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E39" w:rsidRPr="00B42ADF" w:rsidRDefault="00B42ADF" w:rsidP="008E5E39">
      <w:pPr>
        <w:widowControl w:val="0"/>
        <w:spacing w:after="160"/>
        <w:jc w:val="center"/>
        <w:rPr>
          <w:rFonts w:ascii="GHEA Grapalat" w:hAnsi="GHEA Grapalat" w:cs="Sylfaen"/>
          <w:b/>
          <w:lang w:val="hy-AM"/>
        </w:rPr>
      </w:pPr>
      <w:r>
        <w:rPr>
          <w:rFonts w:ascii="GHEA Grapalat" w:hAnsi="GHEA Grapalat" w:cs="Sylfaen"/>
          <w:b/>
        </w:rPr>
        <w:t>ОБЪЯВЛЕНИЕ</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ПО ЗАПРОСУ ЦЕНЫ</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Этот текст объявления был одобрен оценочной комиссией</w:t>
      </w:r>
    </w:p>
    <w:p w:rsidR="008E5E39" w:rsidRPr="008E5E39" w:rsidRDefault="00906556" w:rsidP="008E5E39">
      <w:pPr>
        <w:widowControl w:val="0"/>
        <w:spacing w:after="160"/>
        <w:jc w:val="center"/>
        <w:rPr>
          <w:rFonts w:ascii="GHEA Grapalat" w:hAnsi="GHEA Grapalat" w:cs="Sylfaen"/>
          <w:b/>
        </w:rPr>
      </w:pPr>
      <w:r>
        <w:rPr>
          <w:rFonts w:ascii="GHEA Grapalat" w:hAnsi="GHEA Grapalat" w:cs="Sylfaen"/>
          <w:b/>
        </w:rPr>
        <w:t>По решению «июля» «</w:t>
      </w:r>
      <w:r>
        <w:rPr>
          <w:rFonts w:ascii="GHEA Grapalat" w:hAnsi="GHEA Grapalat" w:cs="Sylfaen"/>
          <w:b/>
          <w:lang w:val="hy-AM"/>
        </w:rPr>
        <w:t>22</w:t>
      </w:r>
      <w:r w:rsidR="008E5E39" w:rsidRPr="008E5E39">
        <w:rPr>
          <w:rFonts w:ascii="GHEA Grapalat" w:hAnsi="GHEA Grapalat" w:cs="Sylfaen"/>
          <w:b/>
        </w:rPr>
        <w:t xml:space="preserve"> июля» 2020 г.</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Код процедуры "KMAH-GHAPDZB-20/06"</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Заказчик: Муниципалитет Аргели, который находится в селе Аргели, улица 11, дом 3, Котайкская область, РА) объявляет опрос, который проводится в один этап.</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В результате этой процедуры выбранному участнику будет предложено подписать контракт на поставку «Запретить имущество для нужд общественного дошкольного образовательного учреждения» (далее именуемый контракт).</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В соответствии со статьей 7 Закона РА о закупках любое лицо, независимо от того, является ли он иностранным физическим лицом, организацией или лицом без гражданства, имеет равное право участвовать в этой процедуре.</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Условия, предъявляемые лицам, не имеющим права на участие в данной процедуре, а также участникам, определяются по приглашению этой процедуры.</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Выбранный участник определяется по количеству участников, которые представили предложения, оцененные как удовлетворительные по неценовым условиям, по принципу предпочтения участника, предложившего самую низкую цену.</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 xml:space="preserve">Чтобы получить приглашение на процедуру на бумажном носителе, необходимо обратиться к клиенту до 10:00 на 7-й день с даты публикации данного объявления. Кроме того, чтобы получить приглашение в бумажном виде, клиент должен подать письменное заявление. Клиент должен предоставить приглашение с бумажным яйцом бесплатно. В случае запроса на предоставление приглашения в электронной форме, Клиент должен предоставить приглашение в электронной форме бесплатно в течение рабочего дня, следующего за днем </w:t>
      </w:r>
      <w:r w:rsidRPr="008E5E39">
        <w:rPr>
          <w:rFonts w:ascii="Cambria Math" w:hAnsi="Cambria Math" w:cs="Cambria Math"/>
          <w:b/>
        </w:rPr>
        <w:t>​​</w:t>
      </w:r>
      <w:r w:rsidRPr="008E5E39">
        <w:rPr>
          <w:rFonts w:ascii="GHEA Grapalat" w:hAnsi="GHEA Grapalat" w:cs="GHEA Grapalat"/>
          <w:b/>
        </w:rPr>
        <w:t>получения заявки.</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Не получение приглашения не ограничивает права участника на участие в этой процедуре.</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Заявки на участие в этой процедуре должны быть представлены в Котайкский марз РА, улица Аргели 11, дом № 3, по форме документа до этого объявления.</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10:00 7-го дня со дня публикации.</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lastRenderedPageBreak/>
        <w:t>Помимо армянских, заявки также можно подавать на английском или русском языке.</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Тендерные предложения будут вскрыты по адресу: улица Аргели, 11, Котайкская область, дом 3</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«2020» «июль» «24» в 10:00.</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Жалобы на эту процедуру должны быть представлены заявителю по закупкам, c. Ержана, ул. Мелик-Адамян 1 адрес Апелляция проводится в порядке, установленном по приглашению данного тендера. Для подачи жалобы требуется плата в размере 30 000 (тридцати тысяч) драмов, которая должна быть переведена на казначейский счет "900008000482", открытый на имя Министерства финансов Республики Армения.</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Для получения дополнительной информации, связанной с этим объявлением, пожалуйста, свяжитесь с секретарем оценочной комиссии К. Багдасаряна</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Телефон 060-46-01-51</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Эл. почта Электронная почта baghdasaryan_1978@mail.ru</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Клиент: Общественный зал Аргел</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Одобрено</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С кодом "KMAH-GHAPDZB-20/06"</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Комиссия по оценке предложений</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 xml:space="preserve"> Решением № 01 от 17 июля 2020 г.</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ЗАПРЕЩЕННЫЙ ОБЩИННЫЙ МУНИЦИПАЛИТЕТ</w:t>
      </w:r>
    </w:p>
    <w:p w:rsidR="008E5E39" w:rsidRPr="008E5E39" w:rsidRDefault="008E5E39" w:rsidP="008E5E39">
      <w:pPr>
        <w:widowControl w:val="0"/>
        <w:spacing w:after="160"/>
        <w:jc w:val="center"/>
        <w:rPr>
          <w:rFonts w:ascii="GHEA Grapalat" w:hAnsi="GHEA Grapalat" w:cs="Sylfaen"/>
          <w:b/>
          <w:lang w:val="hy-AM"/>
        </w:rPr>
      </w:pPr>
      <w:r>
        <w:rPr>
          <w:rFonts w:ascii="GHEA Grapalat" w:hAnsi="GHEA Grapalat" w:cs="Sylfaen"/>
          <w:b/>
        </w:rPr>
        <w:t>ПРИГЛАШЕНИЕ</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ЗАПРЕЩАЕТСЯ ЗАПИСАТЬСЯ ЗАПРОС КВАЛИФИКАЦИИ НА ИМУЩЕСТВО, НЕОБХОДИМОЕ ОБЩЕСТВЕННОГО ДОШКОЛЬНОГО ОБРАЗОВАТЕЛЬНОГО УЧРЕЖДЕНИЯ</w:t>
      </w:r>
    </w:p>
    <w:p w:rsidR="008E5E39" w:rsidRPr="008E5E39" w:rsidRDefault="008E5E39" w:rsidP="008E5E39">
      <w:pPr>
        <w:widowControl w:val="0"/>
        <w:spacing w:after="160"/>
        <w:rPr>
          <w:rFonts w:ascii="GHEA Grapalat" w:hAnsi="GHEA Grapalat" w:cs="Sylfaen"/>
          <w:b/>
        </w:rPr>
      </w:pPr>
      <w:r w:rsidRPr="008E5E39">
        <w:rPr>
          <w:rFonts w:ascii="GHEA Grapalat" w:hAnsi="GHEA Grapalat" w:cs="Sylfaen"/>
          <w:b/>
        </w:rPr>
        <w:t xml:space="preserve">         </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Уважаемый участник, прежде чем подавать заявку, пожалуйста, внимательно изучите это приглашение, так как заявки, не соответствующие приглашению, могут быть отклонены.</w:t>
      </w:r>
    </w:p>
    <w:p w:rsidR="008E5E39" w:rsidRPr="008E5E39" w:rsidRDefault="008E5E39" w:rsidP="008E5E39">
      <w:pPr>
        <w:widowControl w:val="0"/>
        <w:spacing w:after="160"/>
        <w:jc w:val="center"/>
        <w:rPr>
          <w:rFonts w:ascii="GHEA Grapalat" w:hAnsi="GHEA Grapalat" w:cs="Sylfaen"/>
          <w:b/>
          <w:lang w:val="hy-AM"/>
        </w:rPr>
      </w:pPr>
      <w:r>
        <w:rPr>
          <w:rFonts w:ascii="GHEA Grapalat" w:hAnsi="GHEA Grapalat" w:cs="Sylfaen"/>
          <w:b/>
        </w:rPr>
        <w:t>СОДЕРЖАНИЕ</w:t>
      </w:r>
    </w:p>
    <w:p w:rsidR="008E5E39" w:rsidRPr="008E5E39" w:rsidRDefault="008E5E39" w:rsidP="008E5E39">
      <w:pPr>
        <w:widowControl w:val="0"/>
        <w:spacing w:after="160"/>
        <w:jc w:val="center"/>
        <w:rPr>
          <w:rFonts w:ascii="GHEA Grapalat" w:hAnsi="GHEA Grapalat" w:cs="Sylfaen"/>
          <w:b/>
          <w:lang w:val="hy-AM"/>
        </w:rPr>
      </w:pPr>
      <w:r w:rsidRPr="008E5E39">
        <w:rPr>
          <w:rFonts w:ascii="GHEA Grapalat" w:hAnsi="GHEA Grapalat" w:cs="Sylfaen"/>
          <w:b/>
        </w:rPr>
        <w:lastRenderedPageBreak/>
        <w:t>ЗАПРЕЩАЕТ ПРИГЛАШЕНИЕ НА КВАЛИФИКАЦИЮ, ОБЪЯВЛЕННУЮ ДЛЯ ПОЛУЧЕНИЯ ИМУЩЕСТВА ДЛЯ ПОТРЕБНОСТЕЙ ОБЩЕСТВЕННОГО ДОШКОЛЬНОГО УЧРЕЖДЕНИЯ</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ЧАСТЬ I.</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1. Описание предмета покупки</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2. Требования к праву участия участника procedure порядок их оценки, условия подачи квалификации в случае признания выбранным участником</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3. Разъяснение приглашения կարգ Порядок внесения изменений в приглашение</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4. Порядок подачи заявки</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5. Предложение цены</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6. Срок действия заявки, порядок внесения изменений в заявки и отзыва их</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7. Открытие заявок, оценка результатов, резюме результатов.</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8. Подписание договора</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9. Квалификация և Обеспечение договора</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10. Признание процедуры недействительной</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11. Процедуры, связанные с процессом закупок և (или) право участника обжаловать решения ը Процедура</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ЧАСТЬ II. ИНСТРУКЦИЯ ПО ПОДГОТОВКЕ ПРЕЗЕНТАЦИОННОГО ЗАПРОСА</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1. Общие положения</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2. Процедура запроса</w:t>
      </w: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3. Приложения 1-6</w:t>
      </w:r>
    </w:p>
    <w:p w:rsidR="008E5E39" w:rsidRPr="008E5E39" w:rsidRDefault="008E5E39" w:rsidP="008E5E39">
      <w:pPr>
        <w:widowControl w:val="0"/>
        <w:spacing w:after="160"/>
        <w:jc w:val="center"/>
        <w:rPr>
          <w:rFonts w:ascii="GHEA Grapalat" w:hAnsi="GHEA Grapalat" w:cs="Sylfaen"/>
          <w:b/>
        </w:rPr>
      </w:pPr>
    </w:p>
    <w:p w:rsidR="008E5E39" w:rsidRPr="008E5E39" w:rsidRDefault="008E5E39" w:rsidP="008E5E39">
      <w:pPr>
        <w:widowControl w:val="0"/>
        <w:spacing w:after="160"/>
        <w:jc w:val="center"/>
        <w:rPr>
          <w:rFonts w:ascii="GHEA Grapalat" w:hAnsi="GHEA Grapalat" w:cs="Sylfaen"/>
          <w:b/>
        </w:rPr>
      </w:pPr>
      <w:r w:rsidRPr="008E5E39">
        <w:rPr>
          <w:rFonts w:ascii="GHEA Grapalat" w:hAnsi="GHEA Grapalat" w:cs="Sylfaen"/>
          <w:b/>
        </w:rPr>
        <w:t xml:space="preserve">          Это приглашение предоставляется в дополнение к запросу по котировке (в дальнейшем именуемому процедурой), проводимому под кодом «KMAH-GHAPDZB-20/06».</w:t>
      </w:r>
    </w:p>
    <w:p w:rsidR="00C67E80" w:rsidRPr="008E5E39" w:rsidRDefault="008E5E39" w:rsidP="008E5E39">
      <w:pPr>
        <w:widowControl w:val="0"/>
        <w:spacing w:after="160"/>
        <w:jc w:val="center"/>
        <w:rPr>
          <w:rFonts w:ascii="GHEA Grapalat" w:hAnsi="GHEA Grapalat" w:cs="Sylfaen"/>
          <w:b/>
          <w:lang w:val="hy-AM"/>
        </w:rPr>
      </w:pPr>
      <w:r w:rsidRPr="008E5E39">
        <w:rPr>
          <w:rFonts w:ascii="GHEA Grapalat" w:hAnsi="GHEA Grapalat" w:cs="Sylfaen"/>
          <w:b/>
        </w:rPr>
        <w:t xml:space="preserve">Это приглашение было составлено в соответствии с Законом РА о закупках, включая Закон РА «О закупках» (далее - Закон), Правительство РА 2017. В соответствии с требованиями процедуры «Организация процесса закупок» (далее именуемой «Процедура»), утвержденной решением N 526-N от 4 мая </w:t>
      </w:r>
      <w:r>
        <w:rPr>
          <w:rFonts w:ascii="GHEA Grapalat" w:hAnsi="GHEA Grapalat" w:cs="Sylfaen"/>
          <w:b/>
          <w:lang w:val="hy-AM"/>
        </w:rPr>
        <w:t>.</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ЧАСТЬ II. ИНСТРУКЦИЯ ПО ПОДГОТОВКЕ ПРЕЗЕНТАЦИОННОГО ЗАПРОСА</w:t>
      </w:r>
    </w:p>
    <w:p w:rsidR="008E5E39" w:rsidRPr="008E5E39" w:rsidRDefault="008E5E39" w:rsidP="008E5E39">
      <w:pPr>
        <w:widowControl w:val="0"/>
        <w:spacing w:after="160"/>
        <w:jc w:val="center"/>
        <w:rPr>
          <w:rFonts w:ascii="GHEA Grapalat" w:hAnsi="GHEA Grapalat"/>
          <w:b/>
        </w:rPr>
      </w:pP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1. Общие положения</w:t>
      </w: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2. Процедура запроса</w:t>
      </w: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3. Приложения 1-6</w:t>
      </w:r>
    </w:p>
    <w:p w:rsidR="008E5E39" w:rsidRPr="008E5E39" w:rsidRDefault="008E5E39" w:rsidP="008E5E39">
      <w:pPr>
        <w:widowControl w:val="0"/>
        <w:spacing w:after="160"/>
        <w:jc w:val="center"/>
        <w:rPr>
          <w:rFonts w:ascii="GHEA Grapalat" w:hAnsi="GHEA Grapalat"/>
          <w:b/>
        </w:rPr>
      </w:pP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 xml:space="preserve">          Это приглашение предоставляется в дополнение к запросу по котировке (в дальнейшем именуемому процедурой), проводимому под кодом «KMAH-GHAPDZB-20/06».</w:t>
      </w: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 xml:space="preserve">Это приглашение было составлено в соответствии с Законом РА о закупках, включая Закон РА «О закупках» (далее - Закон), Правительство РА 2017. В соответствии с требованиями процедуры «Организация процесса закупок» (в дальнейшем именуемой «Процедура»), утвержденной решением N 526-N от 4 мая 2012 г., և намерена информировать лиц (далее - участник), намеревающихся участвовать в процедуре. Определить условия процедуры, </w:t>
      </w:r>
      <w:r w:rsidRPr="008E5E39">
        <w:rPr>
          <w:rFonts w:ascii="GHEA Grapalat" w:hAnsi="GHEA Grapalat"/>
          <w:b/>
        </w:rPr>
        <w:lastRenderedPageBreak/>
        <w:t>предмет закупки, процедуру, решение о выборе выбранного участника торгов, заключение с ним договора, а также помощь ему в подготовке заявки на проведение процедуры.</w:t>
      </w: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Заявки могут быть поданы всеми лицами, независимо от того, являются ли они иностранными лицами, организациями, лицами без гражданства.</w:t>
      </w:r>
    </w:p>
    <w:p w:rsidR="008E5E39" w:rsidRPr="008E5E39" w:rsidRDefault="008E5E39" w:rsidP="008E5E39">
      <w:pPr>
        <w:widowControl w:val="0"/>
        <w:spacing w:after="160"/>
        <w:jc w:val="center"/>
        <w:rPr>
          <w:rFonts w:ascii="GHEA Grapalat" w:hAnsi="GHEA Grapalat"/>
          <w:b/>
        </w:rPr>
      </w:pPr>
      <w:r w:rsidRPr="008E5E39">
        <w:rPr>
          <w:rFonts w:ascii="GHEA Grapalat" w:hAnsi="GHEA Grapalat"/>
          <w:b/>
        </w:rPr>
        <w:t>Закон Республики Армения распространяется на отношения, связанные с этой процедурой. Споры, связанные с этой процедурой, подлежат рассмотрению в судах Республики Армения.</w:t>
      </w:r>
    </w:p>
    <w:p w:rsidR="008E5E39" w:rsidRDefault="008E5E39" w:rsidP="008E5E39">
      <w:pPr>
        <w:widowControl w:val="0"/>
        <w:spacing w:after="160"/>
        <w:jc w:val="center"/>
        <w:rPr>
          <w:rFonts w:ascii="GHEA Grapalat" w:hAnsi="GHEA Grapalat"/>
        </w:rPr>
      </w:pPr>
      <w:r w:rsidRPr="008E5E39">
        <w:rPr>
          <w:rFonts w:ascii="GHEA Grapalat" w:hAnsi="GHEA Grapalat"/>
          <w:b/>
        </w:rPr>
        <w:t>Адрес электронной почты секретаря оценочной комиссии: baghdasaryan_1978@mail.ru</w:t>
      </w:r>
    </w:p>
    <w:p w:rsidR="008E5E39" w:rsidRPr="008E5E39" w:rsidRDefault="008E5E39" w:rsidP="008E5E39">
      <w:pPr>
        <w:rPr>
          <w:rFonts w:ascii="GHEA Grapalat" w:hAnsi="GHEA Grapalat"/>
        </w:rPr>
      </w:pPr>
    </w:p>
    <w:p w:rsidR="00096865" w:rsidRPr="009044F1" w:rsidRDefault="00F5653D" w:rsidP="008E5E39">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E5E39" w:rsidRPr="009044F1" w:rsidTr="00A17579">
        <w:trPr>
          <w:jc w:val="center"/>
        </w:trPr>
        <w:tc>
          <w:tcPr>
            <w:tcW w:w="1530" w:type="dxa"/>
            <w:vAlign w:val="center"/>
          </w:tcPr>
          <w:p w:rsidR="008E5E39" w:rsidRPr="009044F1" w:rsidRDefault="008E5E3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8E5E39" w:rsidRPr="00CB5695" w:rsidRDefault="008E5E39" w:rsidP="00A17579">
            <w:r w:rsidRPr="00CB5695">
              <w:t>Стол преподаватель</w:t>
            </w:r>
          </w:p>
        </w:tc>
      </w:tr>
      <w:tr w:rsidR="008E5E39" w:rsidRPr="009044F1" w:rsidTr="00A17579">
        <w:trPr>
          <w:jc w:val="center"/>
        </w:trPr>
        <w:tc>
          <w:tcPr>
            <w:tcW w:w="1530" w:type="dxa"/>
            <w:vAlign w:val="center"/>
          </w:tcPr>
          <w:p w:rsidR="008E5E39" w:rsidRPr="009044F1" w:rsidRDefault="008E5E3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tcPr>
          <w:p w:rsidR="008E5E39" w:rsidRPr="00CB5695" w:rsidRDefault="008E5E39" w:rsidP="00A17579"/>
        </w:tc>
      </w:tr>
      <w:tr w:rsidR="008E5E39" w:rsidRPr="009044F1" w:rsidTr="00A17579">
        <w:trPr>
          <w:jc w:val="center"/>
        </w:trPr>
        <w:tc>
          <w:tcPr>
            <w:tcW w:w="1530" w:type="dxa"/>
            <w:vAlign w:val="center"/>
          </w:tcPr>
          <w:p w:rsidR="008E5E39" w:rsidRPr="008E5E39" w:rsidRDefault="008E5E39" w:rsidP="00B46D58">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7704" w:type="dxa"/>
          </w:tcPr>
          <w:p w:rsidR="008E5E39" w:rsidRPr="00CB5695" w:rsidRDefault="008E5E39" w:rsidP="00A17579">
            <w:r w:rsidRPr="00CB5695">
              <w:t>Кафедра образования:</w:t>
            </w:r>
          </w:p>
        </w:tc>
      </w:tr>
      <w:tr w:rsidR="008E5E39" w:rsidRPr="009044F1" w:rsidTr="00A17579">
        <w:trPr>
          <w:jc w:val="center"/>
        </w:trPr>
        <w:tc>
          <w:tcPr>
            <w:tcW w:w="1530" w:type="dxa"/>
            <w:vAlign w:val="center"/>
          </w:tcPr>
          <w:p w:rsidR="008E5E39" w:rsidRPr="008E5E39" w:rsidRDefault="008E5E39" w:rsidP="00B46D58">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7704" w:type="dxa"/>
          </w:tcPr>
          <w:p w:rsidR="008E5E39" w:rsidRPr="00CB5695" w:rsidRDefault="008E5E39" w:rsidP="00A17579">
            <w:r w:rsidRPr="00CB5695">
              <w:t>детский стол</w:t>
            </w:r>
          </w:p>
        </w:tc>
      </w:tr>
      <w:tr w:rsidR="008E5E39" w:rsidRPr="009044F1" w:rsidTr="00A17579">
        <w:trPr>
          <w:jc w:val="center"/>
        </w:trPr>
        <w:tc>
          <w:tcPr>
            <w:tcW w:w="1530" w:type="dxa"/>
            <w:vAlign w:val="center"/>
          </w:tcPr>
          <w:p w:rsidR="008E5E39" w:rsidRPr="008E5E39" w:rsidRDefault="008E5E39" w:rsidP="00B46D58">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7704" w:type="dxa"/>
          </w:tcPr>
          <w:p w:rsidR="008E5E39" w:rsidRPr="00CB5695" w:rsidRDefault="008E5E39" w:rsidP="00A17579">
            <w:r w:rsidRPr="00CB5695">
              <w:t>Детский гардероб</w:t>
            </w:r>
          </w:p>
        </w:tc>
      </w:tr>
      <w:tr w:rsidR="008E5E39" w:rsidRPr="009044F1" w:rsidTr="00A17579">
        <w:trPr>
          <w:jc w:val="center"/>
        </w:trPr>
        <w:tc>
          <w:tcPr>
            <w:tcW w:w="1530" w:type="dxa"/>
            <w:vAlign w:val="center"/>
          </w:tcPr>
          <w:p w:rsidR="008E5E39" w:rsidRPr="008E5E39" w:rsidRDefault="008E5E39" w:rsidP="00B46D58">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7704" w:type="dxa"/>
          </w:tcPr>
          <w:p w:rsidR="008E5E39" w:rsidRPr="00CB5695" w:rsidRDefault="008E5E39" w:rsidP="00A17579">
            <w:r w:rsidRPr="00CB5695">
              <w:t>стул для детей</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lastRenderedPageBreak/>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 xml:space="preserve">предоставляет разъяснение представившему запрос участнику в течение </w:t>
      </w:r>
      <w:r w:rsidRPr="009044F1">
        <w:rPr>
          <w:rFonts w:ascii="GHEA Grapalat" w:hAnsi="GHEA Grapalat"/>
        </w:rPr>
        <w:lastRenderedPageBreak/>
        <w:t>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 xml:space="preserve">не позднее, чем </w:t>
      </w:r>
      <w:r w:rsidRPr="009044F1">
        <w:rPr>
          <w:rFonts w:ascii="GHEA Grapalat" w:hAnsi="GHEA Grapalat"/>
          <w:sz w:val="24"/>
          <w:szCs w:val="24"/>
        </w:rPr>
        <w:lastRenderedPageBreak/>
        <w:t>"окончательный срок подачи заявок" часов "</w:t>
      </w:r>
      <w:r w:rsidR="009468E6">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часов "</w:t>
      </w:r>
      <w:r w:rsidR="009468E6">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w:t>
      </w:r>
      <w:r w:rsidR="005F25EF" w:rsidRPr="007930E2">
        <w:rPr>
          <w:rFonts w:ascii="GHEA Grapalat" w:hAnsi="GHEA Grapalat"/>
          <w:sz w:val="24"/>
          <w:szCs w:val="24"/>
        </w:rPr>
        <w:lastRenderedPageBreak/>
        <w:t xml:space="preserve">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3"/>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4"/>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w:t>
      </w:r>
      <w:r w:rsidRPr="009044F1">
        <w:rPr>
          <w:rFonts w:ascii="GHEA Grapalat" w:hAnsi="GHEA Grapalat"/>
          <w:sz w:val="24"/>
          <w:szCs w:val="24"/>
        </w:rPr>
        <w:lastRenderedPageBreak/>
        <w:t xml:space="preserve">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w:t>
      </w:r>
      <w:r w:rsidRPr="009044F1">
        <w:rPr>
          <w:rFonts w:ascii="GHEA Grapalat" w:hAnsi="GHEA Grapalat"/>
          <w:sz w:val="24"/>
          <w:szCs w:val="24"/>
        </w:rPr>
        <w:lastRenderedPageBreak/>
        <w:t xml:space="preserve">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468E6" w:rsidRPr="009468E6">
        <w:rPr>
          <w:rFonts w:ascii="GHEA Grapalat" w:hAnsi="GHEA Grapalat"/>
          <w:i w:val="0"/>
          <w:sz w:val="24"/>
          <w:szCs w:val="24"/>
        </w:rPr>
        <w:t>По текущему курсу Центрального банка Армении</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 xml:space="preserve">за исключением случая, предусмотренного абзацем,, е " </w:t>
      </w:r>
      <w:r w:rsidR="00C34AFD" w:rsidRPr="00C34AFD">
        <w:rPr>
          <w:rFonts w:ascii="GHEA Grapalat" w:hAnsi="GHEA Grapalat"/>
          <w:sz w:val="24"/>
          <w:szCs w:val="24"/>
        </w:rPr>
        <w:lastRenderedPageBreak/>
        <w:t>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w:t>
      </w:r>
      <w:r w:rsidRPr="009044F1">
        <w:rPr>
          <w:rFonts w:ascii="GHEA Grapalat" w:hAnsi="GHEA Grapalat"/>
          <w:sz w:val="24"/>
          <w:szCs w:val="24"/>
        </w:rPr>
        <w:lastRenderedPageBreak/>
        <w:t xml:space="preserve">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w:t>
      </w:r>
      <w:r w:rsidR="00A31DCA" w:rsidRPr="00A31DCA">
        <w:rPr>
          <w:rFonts w:ascii="GHEA Grapalat" w:hAnsi="GHEA Grapalat"/>
        </w:rPr>
        <w:lastRenderedPageBreak/>
        <w:t>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B6A2A" w:rsidRDefault="00A150A9" w:rsidP="00A17579">
      <w:pPr>
        <w:pStyle w:val="23"/>
        <w:widowControl w:val="0"/>
        <w:tabs>
          <w:tab w:val="left" w:pos="1276"/>
        </w:tabs>
        <w:spacing w:after="160" w:line="240" w:lineRule="auto"/>
        <w:ind w:firstLine="567"/>
        <w:rPr>
          <w:rFonts w:ascii="GHEA Grapalat" w:hAnsi="GHEA Grapalat"/>
          <w:sz w:val="24"/>
          <w:szCs w:val="24"/>
          <w:lang w:val="hy-AM"/>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17579">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xml:space="preserve">, то обеспечение договора </w:t>
      </w:r>
      <w:r w:rsidRPr="0058395E">
        <w:rPr>
          <w:rFonts w:ascii="GHEA Grapalat" w:hAnsi="GHEA Grapalat"/>
        </w:rPr>
        <w:lastRenderedPageBreak/>
        <w:t>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lastRenderedPageBreak/>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w:t>
      </w:r>
      <w:r w:rsidR="009639DF">
        <w:rPr>
          <w:rFonts w:ascii="GHEA Grapalat" w:hAnsi="GHEA Grapalat"/>
        </w:rPr>
        <w:lastRenderedPageBreak/>
        <w:t xml:space="preserve">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8E5E39" w:rsidRDefault="00654E19" w:rsidP="00B46D58">
      <w:pPr>
        <w:pStyle w:val="norm"/>
        <w:widowControl w:val="0"/>
        <w:spacing w:after="160" w:line="240" w:lineRule="auto"/>
        <w:ind w:firstLine="284"/>
        <w:jc w:val="right"/>
        <w:rPr>
          <w:rFonts w:ascii="GHEA Grapalat" w:hAnsi="GHEA Grapalat"/>
          <w:b/>
          <w:sz w:val="24"/>
          <w:szCs w:val="24"/>
        </w:rPr>
      </w:pPr>
    </w:p>
    <w:p w:rsidR="00654E19" w:rsidRPr="008E5E39" w:rsidRDefault="00654E19" w:rsidP="00B46D58">
      <w:pPr>
        <w:pStyle w:val="norm"/>
        <w:widowControl w:val="0"/>
        <w:spacing w:after="160" w:line="240" w:lineRule="auto"/>
        <w:ind w:firstLine="284"/>
        <w:jc w:val="right"/>
        <w:rPr>
          <w:rFonts w:ascii="GHEA Grapalat" w:hAnsi="GHEA Grapalat"/>
          <w:b/>
          <w:sz w:val="24"/>
          <w:szCs w:val="24"/>
        </w:rPr>
      </w:pPr>
    </w:p>
    <w:p w:rsidR="00654E19" w:rsidRPr="008E5E39" w:rsidRDefault="00654E19" w:rsidP="00B46D58">
      <w:pPr>
        <w:pStyle w:val="norm"/>
        <w:widowControl w:val="0"/>
        <w:spacing w:after="160" w:line="240" w:lineRule="auto"/>
        <w:ind w:firstLine="284"/>
        <w:jc w:val="right"/>
        <w:rPr>
          <w:rFonts w:ascii="GHEA Grapalat" w:hAnsi="GHEA Grapalat"/>
          <w:b/>
          <w:sz w:val="24"/>
          <w:szCs w:val="24"/>
        </w:rPr>
      </w:pPr>
    </w:p>
    <w:p w:rsidR="00654E19" w:rsidRPr="008E5E39"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B6A2A" w:rsidRPr="00BB6A2A" w:rsidRDefault="00B2572B" w:rsidP="00BB6A2A">
      <w:pPr>
        <w:pStyle w:val="31"/>
        <w:widowControl w:val="0"/>
        <w:spacing w:after="160"/>
        <w:jc w:val="right"/>
        <w:rPr>
          <w:rFonts w:ascii="GHEA Grapalat" w:hAnsi="GHEA Grapalat"/>
          <w:b/>
          <w:sz w:val="24"/>
          <w:szCs w:val="24"/>
        </w:rPr>
      </w:pPr>
      <w:r w:rsidRPr="00BF4E90">
        <w:rPr>
          <w:rFonts w:ascii="GHEA Grapalat" w:hAnsi="GHEA Grapalat"/>
          <w:b/>
          <w:sz w:val="24"/>
          <w:szCs w:val="24"/>
        </w:rPr>
        <w:t xml:space="preserve">к Приглашению на </w:t>
      </w:r>
      <w:r w:rsidR="00BB6A2A" w:rsidRPr="00BB6A2A">
        <w:rPr>
          <w:rFonts w:ascii="GHEA Grapalat" w:hAnsi="GHEA Grapalat"/>
          <w:b/>
          <w:sz w:val="24"/>
          <w:szCs w:val="24"/>
        </w:rPr>
        <w:t>С кодом "KMAH-GHAPDZB-20/06"</w:t>
      </w:r>
    </w:p>
    <w:p w:rsidR="00B2572B" w:rsidRPr="00BB6A2A" w:rsidRDefault="00BB6A2A" w:rsidP="00BB6A2A">
      <w:pPr>
        <w:pStyle w:val="31"/>
        <w:widowControl w:val="0"/>
        <w:spacing w:after="160" w:line="240" w:lineRule="auto"/>
        <w:jc w:val="right"/>
        <w:rPr>
          <w:rFonts w:ascii="GHEA Grapalat" w:hAnsi="GHEA Grapalat" w:cs="Arial"/>
          <w:b/>
          <w:sz w:val="24"/>
          <w:szCs w:val="24"/>
          <w:lang w:val="hy-AM"/>
        </w:rPr>
      </w:pPr>
      <w:r>
        <w:rPr>
          <w:rFonts w:ascii="GHEA Grapalat" w:hAnsi="GHEA Grapalat"/>
          <w:b/>
          <w:sz w:val="24"/>
          <w:szCs w:val="24"/>
        </w:rPr>
        <w:t>Цитата запрос</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BB6A2A">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w:t>
      </w:r>
      <w:r w:rsidR="00BB6A2A">
        <w:rPr>
          <w:rFonts w:ascii="GHEA Grapalat" w:hAnsi="GHEA Grapalat"/>
        </w:rPr>
        <w:t>______</w:t>
      </w:r>
      <w:r w:rsidRPr="005437F6">
        <w:rPr>
          <w:rFonts w:ascii="GHEA Grapalat" w:hAnsi="GHEA Grapalat"/>
        </w:rPr>
        <w:t>под кодом</w:t>
      </w:r>
      <w:r w:rsidR="00BB6A2A" w:rsidRPr="00BB6A2A">
        <w:rPr>
          <w:rFonts w:ascii="GHEA Grapalat" w:hAnsi="GHEA Grapalat"/>
          <w:b/>
        </w:rPr>
        <w:t xml:space="preserve"> </w:t>
      </w:r>
      <w:r w:rsidR="00BB6A2A">
        <w:rPr>
          <w:rFonts w:ascii="GHEA Grapalat" w:hAnsi="GHEA Grapalat"/>
          <w:b/>
          <w:lang w:val="hy-AM"/>
        </w:rPr>
        <w:t>&lt;&lt;</w:t>
      </w:r>
      <w:r w:rsidR="00BB6A2A" w:rsidRPr="00BB6A2A">
        <w:rPr>
          <w:rFonts w:ascii="GHEA Grapalat" w:hAnsi="GHEA Grapalat"/>
          <w:b/>
        </w:rPr>
        <w:t>KMAH-GHAPDZB-20/06</w:t>
      </w:r>
      <w:r w:rsidR="00BB6A2A">
        <w:rPr>
          <w:rFonts w:ascii="GHEA Grapalat" w:hAnsi="GHEA Grapalat"/>
          <w:b/>
          <w:lang w:val="hy-AM"/>
        </w:rPr>
        <w:t>&gt;&gt;</w:t>
      </w:r>
      <w:r w:rsidRPr="000C1746">
        <w:rPr>
          <w:rFonts w:ascii="GHEA Grapalat" w:hAnsi="GHEA Grapalat"/>
          <w:sz w:val="16"/>
        </w:rPr>
        <w:t xml:space="preserve">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BB6A2A">
        <w:rPr>
          <w:rFonts w:ascii="GHEA Grapalat" w:hAnsi="GHEA Grapalat"/>
          <w:lang w:val="hy-AM"/>
        </w:rPr>
        <w:t>,,</w:t>
      </w:r>
      <w:r w:rsidR="00BB6A2A" w:rsidRPr="00BB6A2A">
        <w:rPr>
          <w:rFonts w:ascii="GHEA Grapalat" w:hAnsi="GHEA Grapalat"/>
          <w:b/>
        </w:rPr>
        <w:t>KMAH-GHAPDZB-20/06"</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Pr="00BB6A2A" w:rsidRDefault="006B3E56" w:rsidP="00B46D58">
      <w:pPr>
        <w:pStyle w:val="aff"/>
        <w:widowControl w:val="0"/>
        <w:numPr>
          <w:ilvl w:val="0"/>
          <w:numId w:val="22"/>
        </w:numPr>
        <w:tabs>
          <w:tab w:val="left" w:pos="567"/>
        </w:tabs>
        <w:spacing w:after="160"/>
        <w:jc w:val="both"/>
        <w:rPr>
          <w:rFonts w:ascii="GHEA Grapalat" w:hAnsi="GHEA Grapalat"/>
        </w:rPr>
      </w:pPr>
      <w:r w:rsidRPr="00BB6A2A">
        <w:rPr>
          <w:rFonts w:ascii="GHEA Grapalat" w:hAnsi="GHEA Grapalat"/>
        </w:rPr>
        <w:t xml:space="preserve">в рамках участия в </w:t>
      </w:r>
      <w:r w:rsidR="00305944" w:rsidRPr="00BB6A2A">
        <w:rPr>
          <w:rFonts w:ascii="GHEA Grapalat" w:hAnsi="GHEA Grapalat"/>
        </w:rPr>
        <w:t>открытом конкурсе</w:t>
      </w:r>
      <w:r w:rsidRPr="00BB6A2A">
        <w:rPr>
          <w:rFonts w:ascii="GHEA Grapalat" w:hAnsi="GHEA Grapalat"/>
        </w:rPr>
        <w:t xml:space="preserve">под кодом </w:t>
      </w:r>
      <w:r w:rsidR="00BB6A2A">
        <w:rPr>
          <w:rFonts w:ascii="GHEA Grapalat" w:hAnsi="GHEA Grapalat"/>
          <w:lang w:val="hy-AM"/>
        </w:rPr>
        <w:t>,,</w:t>
      </w:r>
      <w:r w:rsidR="00BB6A2A" w:rsidRPr="00BB6A2A">
        <w:rPr>
          <w:rFonts w:ascii="GHEA Grapalat" w:hAnsi="GHEA Grapalat"/>
          <w:b/>
        </w:rPr>
        <w:t>KMAH-GHAPDZB-20/06"</w:t>
      </w:r>
      <w:r w:rsidRPr="00BB6A2A">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BB6A2A">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B6A2A" w:rsidRPr="00BB6A2A" w:rsidRDefault="00D043C1" w:rsidP="00BB6A2A">
      <w:pPr>
        <w:pStyle w:val="31"/>
        <w:widowControl w:val="0"/>
        <w:spacing w:after="160" w:line="240" w:lineRule="auto"/>
        <w:jc w:val="right"/>
        <w:rPr>
          <w:rFonts w:ascii="GHEA Grapalat" w:hAnsi="GHEA Grapalat" w:cs="Arial"/>
          <w:b/>
          <w:sz w:val="24"/>
          <w:szCs w:val="24"/>
          <w:lang w:val="hy-AM"/>
        </w:rPr>
      </w:pPr>
      <w:r w:rsidRPr="001439BD">
        <w:rPr>
          <w:rFonts w:ascii="GHEA Grapalat" w:hAnsi="GHEA Grapalat"/>
          <w:b/>
          <w:sz w:val="24"/>
          <w:szCs w:val="24"/>
        </w:rPr>
        <w:t>к Приглашению на</w:t>
      </w:r>
      <w:r w:rsidR="00BB6A2A">
        <w:rPr>
          <w:rFonts w:ascii="GHEA Grapalat" w:hAnsi="GHEA Grapalat"/>
          <w:lang w:val="hy-AM"/>
        </w:rPr>
        <w:t>,,</w:t>
      </w:r>
      <w:r w:rsidR="00BB6A2A" w:rsidRPr="00BB6A2A">
        <w:rPr>
          <w:rFonts w:ascii="GHEA Grapalat" w:hAnsi="GHEA Grapalat"/>
          <w:b/>
          <w:sz w:val="24"/>
          <w:szCs w:val="24"/>
        </w:rPr>
        <w:t>KMAH-GHAPDZB-20/06"</w:t>
      </w:r>
      <w:r w:rsidRPr="001439BD">
        <w:rPr>
          <w:rFonts w:ascii="GHEA Grapalat" w:hAnsi="GHEA Grapalat"/>
          <w:b/>
          <w:sz w:val="24"/>
          <w:szCs w:val="24"/>
        </w:rPr>
        <w:t xml:space="preserve"> </w:t>
      </w:r>
      <w:r w:rsidR="00BB6A2A">
        <w:rPr>
          <w:rFonts w:ascii="GHEA Grapalat" w:hAnsi="GHEA Grapalat"/>
          <w:b/>
          <w:sz w:val="24"/>
          <w:szCs w:val="24"/>
        </w:rPr>
        <w:t>Цитата запрос</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B6A2A">
        <w:rPr>
          <w:rFonts w:ascii="GHEA Grapalat" w:hAnsi="GHEA Grapalat"/>
          <w:lang w:val="hy-AM"/>
        </w:rPr>
        <w:t>,,</w:t>
      </w:r>
      <w:r w:rsidR="00BB6A2A" w:rsidRPr="00BB6A2A">
        <w:rPr>
          <w:rFonts w:ascii="GHEA Grapalat" w:hAnsi="GHEA Grapalat"/>
          <w:b/>
        </w:rPr>
        <w:t>KMAH-GHAPDZB-20/06"</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727"/>
        <w:gridCol w:w="1750"/>
      </w:tblGrid>
      <w:tr w:rsidR="00D043C1" w:rsidRPr="00206AF8" w:rsidTr="00BB6A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6545" w:type="dxa"/>
            <w:gridSpan w:val="4"/>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B6A2A" w:rsidRPr="00206AF8" w:rsidTr="000811C1">
        <w:trPr>
          <w:trHeight w:val="696"/>
        </w:trPr>
        <w:tc>
          <w:tcPr>
            <w:tcW w:w="1042" w:type="dxa"/>
            <w:vMerge/>
            <w:vAlign w:val="center"/>
          </w:tcPr>
          <w:p w:rsidR="00BB6A2A" w:rsidRPr="00206AF8" w:rsidRDefault="00BB6A2A" w:rsidP="00FF3F2A">
            <w:pPr>
              <w:widowControl w:val="0"/>
              <w:jc w:val="center"/>
              <w:rPr>
                <w:rFonts w:ascii="GHEA Grapalat" w:hAnsi="GHEA Grapalat"/>
                <w:b/>
                <w:bCs/>
                <w:sz w:val="20"/>
                <w:szCs w:val="20"/>
              </w:rPr>
            </w:pPr>
          </w:p>
        </w:tc>
        <w:tc>
          <w:tcPr>
            <w:tcW w:w="1605" w:type="dxa"/>
            <w:vAlign w:val="center"/>
          </w:tcPr>
          <w:p w:rsidR="00BB6A2A" w:rsidRDefault="00BB6A2A" w:rsidP="00FF3F2A">
            <w:pPr>
              <w:widowControl w:val="0"/>
              <w:jc w:val="center"/>
              <w:rPr>
                <w:rFonts w:ascii="GHEA Grapalat" w:hAnsi="GHEA Grapalat"/>
                <w:b/>
                <w:sz w:val="20"/>
                <w:szCs w:val="20"/>
              </w:rPr>
            </w:pPr>
            <w:r>
              <w:rPr>
                <w:rFonts w:ascii="GHEA Grapalat" w:hAnsi="GHEA Grapalat"/>
                <w:b/>
                <w:sz w:val="20"/>
                <w:szCs w:val="20"/>
              </w:rPr>
              <w:t>фирменное</w:t>
            </w:r>
          </w:p>
          <w:p w:rsidR="00BB6A2A" w:rsidRPr="00206AF8" w:rsidRDefault="00BB6A2A"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BB6A2A" w:rsidRPr="00206AF8" w:rsidRDefault="00BB6A2A"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727" w:type="dxa"/>
            <w:vAlign w:val="center"/>
          </w:tcPr>
          <w:p w:rsidR="00BB6A2A" w:rsidRPr="00206AF8" w:rsidRDefault="00BB6A2A"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BB6A2A" w:rsidRPr="00206AF8" w:rsidRDefault="00BB6A2A"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B6A2A" w:rsidRPr="00206AF8" w:rsidTr="00FF3F2A">
        <w:tc>
          <w:tcPr>
            <w:tcW w:w="1042" w:type="dxa"/>
          </w:tcPr>
          <w:p w:rsidR="00BB6A2A" w:rsidRPr="00206AF8" w:rsidRDefault="00BB6A2A" w:rsidP="00FF3F2A">
            <w:pPr>
              <w:pStyle w:val="3"/>
              <w:keepNext w:val="0"/>
              <w:widowControl w:val="0"/>
              <w:spacing w:line="240" w:lineRule="auto"/>
              <w:jc w:val="left"/>
              <w:rPr>
                <w:rFonts w:ascii="GHEA Grapalat" w:hAnsi="GHEA Grapalat"/>
                <w:b/>
              </w:rPr>
            </w:pPr>
          </w:p>
        </w:tc>
        <w:tc>
          <w:tcPr>
            <w:tcW w:w="1605" w:type="dxa"/>
          </w:tcPr>
          <w:p w:rsidR="00BB6A2A" w:rsidRPr="00206AF8" w:rsidRDefault="00BB6A2A" w:rsidP="00FF3F2A">
            <w:pPr>
              <w:pStyle w:val="3"/>
              <w:keepNext w:val="0"/>
              <w:widowControl w:val="0"/>
              <w:spacing w:line="240" w:lineRule="auto"/>
              <w:jc w:val="left"/>
              <w:rPr>
                <w:rFonts w:ascii="GHEA Grapalat" w:hAnsi="GHEA Grapalat"/>
                <w:b/>
              </w:rPr>
            </w:pPr>
          </w:p>
        </w:tc>
        <w:tc>
          <w:tcPr>
            <w:tcW w:w="1463" w:type="dxa"/>
          </w:tcPr>
          <w:p w:rsidR="00BB6A2A" w:rsidRPr="00206AF8" w:rsidRDefault="00BB6A2A" w:rsidP="00FF3F2A">
            <w:pPr>
              <w:pStyle w:val="3"/>
              <w:keepNext w:val="0"/>
              <w:widowControl w:val="0"/>
              <w:spacing w:line="240" w:lineRule="auto"/>
              <w:jc w:val="left"/>
              <w:rPr>
                <w:rFonts w:ascii="GHEA Grapalat" w:hAnsi="GHEA Grapalat"/>
                <w:b/>
              </w:rPr>
            </w:pPr>
          </w:p>
        </w:tc>
        <w:tc>
          <w:tcPr>
            <w:tcW w:w="1727" w:type="dxa"/>
          </w:tcPr>
          <w:p w:rsidR="00BB6A2A" w:rsidRPr="00206AF8" w:rsidRDefault="00BB6A2A" w:rsidP="00FF3F2A">
            <w:pPr>
              <w:pStyle w:val="3"/>
              <w:keepNext w:val="0"/>
              <w:widowControl w:val="0"/>
              <w:spacing w:line="240" w:lineRule="auto"/>
              <w:jc w:val="left"/>
              <w:rPr>
                <w:rFonts w:ascii="GHEA Grapalat" w:hAnsi="GHEA Grapalat"/>
                <w:b/>
              </w:rPr>
            </w:pPr>
          </w:p>
        </w:tc>
        <w:tc>
          <w:tcPr>
            <w:tcW w:w="1750" w:type="dxa"/>
          </w:tcPr>
          <w:p w:rsidR="00BB6A2A" w:rsidRPr="00206AF8" w:rsidRDefault="00BB6A2A" w:rsidP="00FF3F2A">
            <w:pPr>
              <w:pStyle w:val="3"/>
              <w:keepNext w:val="0"/>
              <w:widowControl w:val="0"/>
              <w:spacing w:line="240" w:lineRule="auto"/>
              <w:jc w:val="left"/>
              <w:rPr>
                <w:rFonts w:ascii="GHEA Grapalat" w:hAnsi="GHEA Grapalat"/>
                <w:b/>
              </w:rPr>
            </w:pPr>
          </w:p>
        </w:tc>
      </w:tr>
      <w:tr w:rsidR="00BB6A2A" w:rsidRPr="00206AF8" w:rsidTr="00FF3F2A">
        <w:tc>
          <w:tcPr>
            <w:tcW w:w="1042" w:type="dxa"/>
          </w:tcPr>
          <w:p w:rsidR="00BB6A2A" w:rsidRPr="00206AF8" w:rsidRDefault="00BB6A2A" w:rsidP="00FF3F2A">
            <w:pPr>
              <w:pStyle w:val="3"/>
              <w:keepNext w:val="0"/>
              <w:widowControl w:val="0"/>
              <w:spacing w:line="240" w:lineRule="auto"/>
              <w:jc w:val="left"/>
              <w:rPr>
                <w:rFonts w:ascii="GHEA Grapalat" w:hAnsi="GHEA Grapalat"/>
                <w:b/>
              </w:rPr>
            </w:pPr>
          </w:p>
        </w:tc>
        <w:tc>
          <w:tcPr>
            <w:tcW w:w="1605" w:type="dxa"/>
          </w:tcPr>
          <w:p w:rsidR="00BB6A2A" w:rsidRPr="00206AF8" w:rsidRDefault="00BB6A2A" w:rsidP="00FF3F2A">
            <w:pPr>
              <w:pStyle w:val="3"/>
              <w:keepNext w:val="0"/>
              <w:widowControl w:val="0"/>
              <w:spacing w:line="240" w:lineRule="auto"/>
              <w:jc w:val="left"/>
              <w:rPr>
                <w:rFonts w:ascii="GHEA Grapalat" w:hAnsi="GHEA Grapalat"/>
                <w:b/>
              </w:rPr>
            </w:pPr>
          </w:p>
        </w:tc>
        <w:tc>
          <w:tcPr>
            <w:tcW w:w="1463" w:type="dxa"/>
          </w:tcPr>
          <w:p w:rsidR="00BB6A2A" w:rsidRPr="00206AF8" w:rsidRDefault="00BB6A2A" w:rsidP="00FF3F2A">
            <w:pPr>
              <w:pStyle w:val="3"/>
              <w:keepNext w:val="0"/>
              <w:widowControl w:val="0"/>
              <w:spacing w:line="240" w:lineRule="auto"/>
              <w:jc w:val="left"/>
              <w:rPr>
                <w:rFonts w:ascii="GHEA Grapalat" w:hAnsi="GHEA Grapalat"/>
                <w:b/>
              </w:rPr>
            </w:pPr>
          </w:p>
        </w:tc>
        <w:tc>
          <w:tcPr>
            <w:tcW w:w="1727" w:type="dxa"/>
          </w:tcPr>
          <w:p w:rsidR="00BB6A2A" w:rsidRPr="00206AF8" w:rsidRDefault="00BB6A2A" w:rsidP="00FF3F2A">
            <w:pPr>
              <w:pStyle w:val="3"/>
              <w:keepNext w:val="0"/>
              <w:widowControl w:val="0"/>
              <w:spacing w:line="240" w:lineRule="auto"/>
              <w:jc w:val="left"/>
              <w:rPr>
                <w:rFonts w:ascii="GHEA Grapalat" w:hAnsi="GHEA Grapalat"/>
                <w:b/>
              </w:rPr>
            </w:pPr>
          </w:p>
        </w:tc>
        <w:tc>
          <w:tcPr>
            <w:tcW w:w="1750" w:type="dxa"/>
          </w:tcPr>
          <w:p w:rsidR="00BB6A2A" w:rsidRPr="00206AF8" w:rsidRDefault="00BB6A2A" w:rsidP="00FF3F2A">
            <w:pPr>
              <w:pStyle w:val="3"/>
              <w:keepNext w:val="0"/>
              <w:widowControl w:val="0"/>
              <w:spacing w:line="240" w:lineRule="auto"/>
              <w:jc w:val="left"/>
              <w:rPr>
                <w:rFonts w:ascii="GHEA Grapalat" w:hAnsi="GHEA Grapalat"/>
                <w:b/>
              </w:rPr>
            </w:pPr>
          </w:p>
        </w:tc>
      </w:tr>
      <w:tr w:rsidR="00BB6A2A" w:rsidRPr="00206AF8" w:rsidTr="00FF3F2A">
        <w:tc>
          <w:tcPr>
            <w:tcW w:w="1042" w:type="dxa"/>
          </w:tcPr>
          <w:p w:rsidR="00BB6A2A" w:rsidRPr="00206AF8" w:rsidRDefault="00BB6A2A" w:rsidP="00FF3F2A">
            <w:pPr>
              <w:pStyle w:val="3"/>
              <w:keepNext w:val="0"/>
              <w:widowControl w:val="0"/>
              <w:spacing w:line="240" w:lineRule="auto"/>
              <w:jc w:val="left"/>
              <w:rPr>
                <w:rFonts w:ascii="GHEA Grapalat" w:hAnsi="GHEA Grapalat"/>
                <w:b/>
              </w:rPr>
            </w:pPr>
          </w:p>
        </w:tc>
        <w:tc>
          <w:tcPr>
            <w:tcW w:w="1605" w:type="dxa"/>
          </w:tcPr>
          <w:p w:rsidR="00BB6A2A" w:rsidRPr="00206AF8" w:rsidRDefault="00BB6A2A" w:rsidP="00FF3F2A">
            <w:pPr>
              <w:pStyle w:val="3"/>
              <w:keepNext w:val="0"/>
              <w:widowControl w:val="0"/>
              <w:spacing w:line="240" w:lineRule="auto"/>
              <w:jc w:val="left"/>
              <w:rPr>
                <w:rFonts w:ascii="GHEA Grapalat" w:hAnsi="GHEA Grapalat"/>
                <w:b/>
              </w:rPr>
            </w:pPr>
          </w:p>
        </w:tc>
        <w:tc>
          <w:tcPr>
            <w:tcW w:w="1463" w:type="dxa"/>
          </w:tcPr>
          <w:p w:rsidR="00BB6A2A" w:rsidRPr="00206AF8" w:rsidRDefault="00BB6A2A" w:rsidP="00FF3F2A">
            <w:pPr>
              <w:pStyle w:val="3"/>
              <w:keepNext w:val="0"/>
              <w:widowControl w:val="0"/>
              <w:spacing w:line="240" w:lineRule="auto"/>
              <w:jc w:val="left"/>
              <w:rPr>
                <w:rFonts w:ascii="GHEA Grapalat" w:hAnsi="GHEA Grapalat"/>
                <w:b/>
              </w:rPr>
            </w:pPr>
          </w:p>
        </w:tc>
        <w:tc>
          <w:tcPr>
            <w:tcW w:w="1727" w:type="dxa"/>
          </w:tcPr>
          <w:p w:rsidR="00BB6A2A" w:rsidRPr="00206AF8" w:rsidRDefault="00BB6A2A" w:rsidP="00FF3F2A">
            <w:pPr>
              <w:pStyle w:val="3"/>
              <w:keepNext w:val="0"/>
              <w:widowControl w:val="0"/>
              <w:spacing w:line="240" w:lineRule="auto"/>
              <w:jc w:val="left"/>
              <w:rPr>
                <w:rFonts w:ascii="GHEA Grapalat" w:hAnsi="GHEA Grapalat"/>
                <w:b/>
              </w:rPr>
            </w:pPr>
          </w:p>
        </w:tc>
        <w:tc>
          <w:tcPr>
            <w:tcW w:w="1750" w:type="dxa"/>
          </w:tcPr>
          <w:p w:rsidR="00BB6A2A" w:rsidRPr="00206AF8" w:rsidRDefault="00BB6A2A"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w:t>
      </w:r>
      <w:r w:rsidR="00BB6A2A" w:rsidRPr="001439BD">
        <w:rPr>
          <w:rFonts w:ascii="GHEA Grapalat" w:hAnsi="GHEA Grapalat"/>
          <w:b/>
          <w:sz w:val="24"/>
          <w:szCs w:val="24"/>
        </w:rPr>
        <w:t>п</w:t>
      </w:r>
      <w:r w:rsidRPr="001439BD">
        <w:rPr>
          <w:rFonts w:ascii="GHEA Grapalat" w:hAnsi="GHEA Grapalat"/>
          <w:b/>
          <w:sz w:val="24"/>
          <w:szCs w:val="24"/>
        </w:rPr>
        <w:t xml:space="preserve">риглашению </w:t>
      </w:r>
      <w:r w:rsidR="00BB6A2A" w:rsidRPr="00BB6A2A">
        <w:rPr>
          <w:rFonts w:ascii="GHEA Grapalat" w:hAnsi="GHEA Grapalat"/>
          <w:b/>
          <w:sz w:val="24"/>
          <w:szCs w:val="24"/>
        </w:rPr>
        <w:t>Цитата запрос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B6A2A">
        <w:rPr>
          <w:rFonts w:ascii="GHEA Grapalat" w:hAnsi="GHEA Grapalat"/>
          <w:lang w:val="hy-AM"/>
        </w:rPr>
        <w:t>,,</w:t>
      </w:r>
      <w:r w:rsidR="00BB6A2A" w:rsidRPr="00BB6A2A">
        <w:rPr>
          <w:rFonts w:ascii="GHEA Grapalat" w:hAnsi="GHEA Grapalat"/>
          <w:b/>
          <w:sz w:val="24"/>
          <w:szCs w:val="24"/>
        </w:rPr>
        <w:t>KMAH-GHAPDZB-20/06"</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BB6A2A">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B6A2A">
        <w:rPr>
          <w:rFonts w:ascii="GHEA Grapalat" w:hAnsi="GHEA Grapalat"/>
          <w:lang w:val="hy-AM"/>
        </w:rPr>
        <w:t>,,</w:t>
      </w:r>
      <w:r w:rsidR="00BB6A2A" w:rsidRPr="00BB6A2A">
        <w:rPr>
          <w:rFonts w:ascii="GHEA Grapalat" w:hAnsi="GHEA Grapalat"/>
          <w:b/>
          <w:sz w:val="20"/>
          <w:szCs w:val="20"/>
        </w:rPr>
        <w:t>KMAH-GHAPDZB-20/06"</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E036A0" w:rsidRDefault="00B2572B" w:rsidP="00B46D58">
      <w:pPr>
        <w:widowControl w:val="0"/>
        <w:spacing w:after="160"/>
        <w:jc w:val="both"/>
        <w:rPr>
          <w:rFonts w:ascii="GHEA Grapalat" w:hAnsi="GHEA Grapalat"/>
          <w:lang w:val="hy-AM"/>
        </w:rPr>
      </w:pPr>
      <w:r w:rsidRPr="009044F1">
        <w:rPr>
          <w:rFonts w:ascii="GHEA Grapalat" w:hAnsi="GHEA Grapalat"/>
        </w:rPr>
        <w:t>предлагаетвыполнить догов</w:t>
      </w:r>
      <w:r w:rsidR="00E036A0">
        <w:rPr>
          <w:rFonts w:ascii="GHEA Grapalat" w:hAnsi="GHEA Grapalat"/>
        </w:rPr>
        <w:t>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E036A0" w:rsidRDefault="00E036A0" w:rsidP="00B46D58">
            <w:pPr>
              <w:widowControl w:val="0"/>
              <w:jc w:val="center"/>
              <w:rPr>
                <w:rFonts w:ascii="GHEA Grapalat" w:hAnsi="GHEA Grapalat"/>
                <w:b/>
                <w:bCs/>
                <w:sz w:val="20"/>
                <w:szCs w:val="20"/>
                <w:lang w:val="hy-AM"/>
              </w:rPr>
            </w:pPr>
            <w:r>
              <w:rPr>
                <w:rFonts w:ascii="GHEA Grapalat" w:hAnsi="GHEA Grapalat"/>
                <w:b/>
                <w:sz w:val="20"/>
                <w:szCs w:val="20"/>
                <w:lang w:val="hy-AM"/>
              </w:rPr>
              <w:t>4</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E036A0" w:rsidRDefault="00E036A0" w:rsidP="00E036A0">
            <w:pPr>
              <w:widowControl w:val="0"/>
              <w:rPr>
                <w:rFonts w:ascii="GHEA Grapalat" w:hAnsi="GHEA Grapalat"/>
                <w:b/>
                <w:bCs/>
                <w:sz w:val="20"/>
                <w:szCs w:val="20"/>
                <w:lang w:val="hy-AM"/>
              </w:rPr>
            </w:pPr>
            <w:r>
              <w:rPr>
                <w:rFonts w:ascii="GHEA Grapalat" w:hAnsi="GHEA Grapalat"/>
                <w:b/>
                <w:sz w:val="20"/>
                <w:szCs w:val="20"/>
                <w:lang w:val="hy-AM"/>
              </w:rPr>
              <w:t xml:space="preserve">         5</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E036A0">
      <w:pPr>
        <w:widowControl w:val="0"/>
        <w:spacing w:after="160"/>
        <w:jc w:val="center"/>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E036A0" w:rsidRPr="009044F1" w:rsidRDefault="003D2FE2" w:rsidP="00E036A0">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E036A0">
        <w:rPr>
          <w:rFonts w:ascii="GHEA Grapalat" w:hAnsi="GHEA Grapalat"/>
          <w:lang w:val="hy-AM"/>
        </w:rPr>
        <w:t>,,</w:t>
      </w:r>
      <w:r w:rsidR="00E036A0" w:rsidRPr="00BB6A2A">
        <w:rPr>
          <w:rFonts w:ascii="GHEA Grapalat" w:hAnsi="GHEA Grapalat"/>
          <w:b/>
          <w:sz w:val="24"/>
          <w:szCs w:val="24"/>
        </w:rPr>
        <w:t>KMAH-GHAPDZB-20/06"</w:t>
      </w:r>
    </w:p>
    <w:p w:rsidR="003D2FE2" w:rsidRPr="00B138F3" w:rsidRDefault="003D2FE2" w:rsidP="00E036A0">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7715"/>
        <w:tblW w:w="10980" w:type="dxa"/>
        <w:tblLook w:val="0000"/>
      </w:tblPr>
      <w:tblGrid>
        <w:gridCol w:w="5616"/>
        <w:gridCol w:w="5364"/>
      </w:tblGrid>
      <w:tr w:rsidR="00E036A0" w:rsidRPr="00B138F3" w:rsidTr="00E036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036A0" w:rsidRPr="00B138F3" w:rsidTr="00E036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036A0" w:rsidRPr="00B138F3" w:rsidTr="00E036A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036A0" w:rsidRPr="00B138F3" w:rsidTr="00E036A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036A0" w:rsidRPr="00B138F3" w:rsidTr="00E036A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036A0" w:rsidRPr="00B138F3" w:rsidTr="00E036A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036A0" w:rsidRPr="00B138F3" w:rsidTr="00E036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036A0" w:rsidRPr="00B138F3" w:rsidTr="00E036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036A0" w:rsidRPr="00B138F3" w:rsidTr="00E036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036A0" w:rsidRPr="00B138F3" w:rsidTr="00E036A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036A0" w:rsidRPr="00B138F3" w:rsidTr="00E036A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036A0" w:rsidRPr="00B138F3" w:rsidTr="00E036A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036A0" w:rsidRPr="00B138F3" w:rsidTr="00E036A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036A0" w:rsidRPr="00B138F3" w:rsidTr="00E036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036A0" w:rsidRPr="00B138F3" w:rsidTr="00E036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036A0" w:rsidRPr="00B138F3" w:rsidTr="00E036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036A0" w:rsidRPr="00B138F3" w:rsidTr="00E036A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lastRenderedPageBreak/>
              <w:t>17.</w:t>
            </w:r>
            <w:r w:rsidRPr="00B138F3">
              <w:rPr>
                <w:rFonts w:ascii="GHEA Grapalat" w:hAnsi="GHEA Grapalat"/>
              </w:rPr>
              <w:tab/>
              <w:t>Цель сделки (уплаты): (для обеспечения исполнения договора)</w:t>
            </w:r>
          </w:p>
        </w:tc>
      </w:tr>
      <w:tr w:rsidR="00E036A0" w:rsidRPr="00B138F3" w:rsidTr="00E036A0">
        <w:trPr>
          <w:trHeight w:val="424"/>
        </w:trPr>
        <w:tc>
          <w:tcPr>
            <w:tcW w:w="10980" w:type="dxa"/>
            <w:gridSpan w:val="2"/>
            <w:tcBorders>
              <w:top w:val="single" w:sz="4" w:space="0" w:color="auto"/>
              <w:left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036A0" w:rsidRPr="00B138F3" w:rsidTr="00E036A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036A0" w:rsidRPr="00B138F3" w:rsidTr="00E036A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36A0" w:rsidRPr="00B138F3" w:rsidRDefault="00E036A0" w:rsidP="00E036A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036A0" w:rsidRPr="00B138F3" w:rsidTr="00E036A0">
        <w:trPr>
          <w:trHeight w:val="2194"/>
        </w:trPr>
        <w:tc>
          <w:tcPr>
            <w:tcW w:w="5616" w:type="dxa"/>
            <w:tcBorders>
              <w:top w:val="nil"/>
              <w:left w:val="single" w:sz="4" w:space="0" w:color="auto"/>
              <w:bottom w:val="single" w:sz="4" w:space="0" w:color="auto"/>
              <w:right w:val="single" w:sz="4" w:space="0" w:color="auto"/>
            </w:tcBorders>
            <w:noWrap/>
            <w:vAlign w:val="bottom"/>
          </w:tcPr>
          <w:p w:rsidR="00E036A0" w:rsidRPr="00B138F3" w:rsidRDefault="00E036A0" w:rsidP="00E036A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036A0" w:rsidRPr="00B138F3" w:rsidRDefault="00E036A0" w:rsidP="00E036A0">
            <w:pPr>
              <w:widowControl w:val="0"/>
              <w:spacing w:after="160"/>
              <w:rPr>
                <w:rFonts w:ascii="GHEA Grapalat" w:hAnsi="GHEA Grapalat" w:cs="Sylfaen"/>
              </w:rPr>
            </w:pPr>
          </w:p>
          <w:p w:rsidR="00E036A0" w:rsidRPr="00B138F3" w:rsidRDefault="00E036A0" w:rsidP="00E036A0">
            <w:pPr>
              <w:widowControl w:val="0"/>
              <w:spacing w:after="160"/>
              <w:jc w:val="right"/>
              <w:rPr>
                <w:rFonts w:ascii="GHEA Grapalat" w:hAnsi="GHEA Grapalat" w:cs="Tahoma"/>
              </w:rPr>
            </w:pPr>
            <w:r w:rsidRPr="00B138F3">
              <w:rPr>
                <w:rFonts w:ascii="GHEA Grapalat" w:hAnsi="GHEA Grapalat"/>
              </w:rPr>
              <w:t>/____________________/</w:t>
            </w:r>
          </w:p>
          <w:p w:rsidR="00E036A0" w:rsidRPr="00B138F3" w:rsidRDefault="00E036A0" w:rsidP="00E036A0">
            <w:pPr>
              <w:widowControl w:val="0"/>
              <w:spacing w:after="160"/>
              <w:rPr>
                <w:rFonts w:ascii="GHEA Grapalat" w:hAnsi="GHEA Grapalat" w:cs="Sylfaen"/>
              </w:rPr>
            </w:pPr>
          </w:p>
          <w:p w:rsidR="00E036A0" w:rsidRPr="00B138F3" w:rsidRDefault="00E036A0" w:rsidP="00E036A0">
            <w:pPr>
              <w:widowControl w:val="0"/>
              <w:spacing w:after="160"/>
              <w:jc w:val="right"/>
              <w:rPr>
                <w:rFonts w:ascii="GHEA Grapalat" w:hAnsi="GHEA Grapalat" w:cs="Sylfaen"/>
              </w:rPr>
            </w:pPr>
            <w:r w:rsidRPr="00B138F3">
              <w:rPr>
                <w:rFonts w:ascii="GHEA Grapalat" w:hAnsi="GHEA Grapalat"/>
              </w:rPr>
              <w:t>/____________________/</w:t>
            </w:r>
          </w:p>
          <w:p w:rsidR="00E036A0" w:rsidRPr="00B138F3" w:rsidRDefault="00E036A0" w:rsidP="00E036A0">
            <w:pPr>
              <w:widowControl w:val="0"/>
              <w:spacing w:after="160"/>
              <w:rPr>
                <w:rFonts w:ascii="GHEA Grapalat" w:hAnsi="GHEA Grapalat" w:cs="Sylfaen"/>
              </w:rPr>
            </w:pPr>
          </w:p>
          <w:p w:rsidR="00E036A0" w:rsidRPr="00B138F3" w:rsidRDefault="00E036A0" w:rsidP="00E036A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036A0" w:rsidRPr="00B138F3" w:rsidRDefault="00E036A0" w:rsidP="00E036A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036A0" w:rsidRPr="00B138F3" w:rsidRDefault="00E036A0" w:rsidP="00E036A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036A0" w:rsidRPr="00B138F3" w:rsidRDefault="00E036A0" w:rsidP="00E036A0">
            <w:pPr>
              <w:widowControl w:val="0"/>
              <w:spacing w:after="160"/>
              <w:rPr>
                <w:rFonts w:ascii="GHEA Grapalat" w:hAnsi="GHEA Grapalat" w:cs="Sylfaen"/>
              </w:rPr>
            </w:pPr>
          </w:p>
          <w:p w:rsidR="00E036A0" w:rsidRPr="00B138F3" w:rsidRDefault="00E036A0" w:rsidP="00E036A0">
            <w:pPr>
              <w:widowControl w:val="0"/>
              <w:spacing w:after="160"/>
              <w:jc w:val="right"/>
              <w:rPr>
                <w:rFonts w:ascii="GHEA Grapalat" w:hAnsi="GHEA Grapalat" w:cs="Sylfaen"/>
              </w:rPr>
            </w:pPr>
            <w:r w:rsidRPr="00B138F3">
              <w:rPr>
                <w:rFonts w:ascii="GHEA Grapalat" w:hAnsi="GHEA Grapalat"/>
              </w:rPr>
              <w:t>/____________________/</w:t>
            </w:r>
          </w:p>
          <w:p w:rsidR="00E036A0" w:rsidRPr="00B138F3" w:rsidRDefault="00E036A0" w:rsidP="00E036A0">
            <w:pPr>
              <w:widowControl w:val="0"/>
              <w:spacing w:after="160"/>
              <w:jc w:val="right"/>
              <w:rPr>
                <w:rFonts w:ascii="GHEA Grapalat" w:hAnsi="GHEA Grapalat" w:cs="Tahoma"/>
              </w:rPr>
            </w:pPr>
          </w:p>
          <w:p w:rsidR="00E036A0" w:rsidRPr="00B138F3" w:rsidRDefault="00E036A0" w:rsidP="00E036A0">
            <w:pPr>
              <w:widowControl w:val="0"/>
              <w:spacing w:after="160"/>
              <w:jc w:val="right"/>
              <w:rPr>
                <w:rFonts w:ascii="GHEA Grapalat" w:hAnsi="GHEA Grapalat" w:cs="Sylfaen"/>
              </w:rPr>
            </w:pPr>
            <w:r w:rsidRPr="00B138F3">
              <w:rPr>
                <w:rFonts w:ascii="GHEA Grapalat" w:hAnsi="GHEA Grapalat"/>
              </w:rPr>
              <w:t>/____________________/</w:t>
            </w:r>
          </w:p>
          <w:p w:rsidR="00E036A0" w:rsidRPr="00B138F3" w:rsidRDefault="00E036A0" w:rsidP="00E036A0">
            <w:pPr>
              <w:widowControl w:val="0"/>
              <w:spacing w:after="160"/>
              <w:rPr>
                <w:rFonts w:ascii="GHEA Grapalat" w:hAnsi="GHEA Grapalat" w:cs="Sylfaen"/>
              </w:rPr>
            </w:pPr>
          </w:p>
          <w:p w:rsidR="00E036A0" w:rsidRPr="00B138F3" w:rsidRDefault="00E036A0" w:rsidP="00E036A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036A0" w:rsidRPr="00B138F3" w:rsidTr="00E036A0">
        <w:trPr>
          <w:trHeight w:val="2194"/>
        </w:trPr>
        <w:tc>
          <w:tcPr>
            <w:tcW w:w="5616" w:type="dxa"/>
            <w:tcBorders>
              <w:top w:val="single" w:sz="4" w:space="0" w:color="auto"/>
              <w:left w:val="single" w:sz="4" w:space="0" w:color="auto"/>
              <w:right w:val="single" w:sz="4" w:space="0" w:color="auto"/>
            </w:tcBorders>
            <w:noWrap/>
            <w:vAlign w:val="bottom"/>
          </w:tcPr>
          <w:p w:rsidR="00E036A0" w:rsidRPr="00B138F3" w:rsidRDefault="00E036A0" w:rsidP="00E036A0">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036A0" w:rsidRPr="00B138F3" w:rsidRDefault="00E036A0" w:rsidP="00E036A0">
            <w:pPr>
              <w:widowControl w:val="0"/>
              <w:spacing w:after="160"/>
              <w:rPr>
                <w:rFonts w:ascii="GHEA Grapalat" w:hAnsi="GHEA Grapalat"/>
              </w:rPr>
            </w:pPr>
          </w:p>
          <w:p w:rsidR="00E036A0" w:rsidRPr="00B138F3" w:rsidRDefault="00E036A0" w:rsidP="00E036A0">
            <w:pPr>
              <w:widowControl w:val="0"/>
              <w:jc w:val="right"/>
              <w:rPr>
                <w:rFonts w:ascii="GHEA Grapalat" w:hAnsi="GHEA Grapalat" w:cs="Tahoma"/>
              </w:rPr>
            </w:pPr>
            <w:r w:rsidRPr="00B138F3">
              <w:rPr>
                <w:rFonts w:ascii="GHEA Grapalat" w:hAnsi="GHEA Grapalat"/>
              </w:rPr>
              <w:t>/____________________/</w:t>
            </w:r>
          </w:p>
          <w:p w:rsidR="00E036A0" w:rsidRPr="00B138F3" w:rsidRDefault="00E036A0" w:rsidP="00E036A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036A0" w:rsidRPr="00B138F3" w:rsidRDefault="00E036A0" w:rsidP="00E036A0">
            <w:pPr>
              <w:widowControl w:val="0"/>
              <w:spacing w:after="160"/>
              <w:rPr>
                <w:rFonts w:ascii="GHEA Grapalat" w:hAnsi="GHEA Grapalat" w:cs="Tahoma"/>
              </w:rPr>
            </w:pPr>
          </w:p>
          <w:p w:rsidR="00E036A0" w:rsidRPr="00B138F3" w:rsidRDefault="00E036A0" w:rsidP="00E036A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036A0" w:rsidRPr="00B138F3" w:rsidRDefault="00E036A0" w:rsidP="00E036A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036A0" w:rsidRPr="00B138F3" w:rsidRDefault="00E036A0" w:rsidP="00E036A0">
            <w:pPr>
              <w:widowControl w:val="0"/>
              <w:spacing w:after="160"/>
              <w:rPr>
                <w:rFonts w:ascii="GHEA Grapalat" w:hAnsi="GHEA Grapalat" w:cs="Tahoma"/>
              </w:rPr>
            </w:pPr>
          </w:p>
          <w:p w:rsidR="00E036A0" w:rsidRPr="00B138F3" w:rsidRDefault="00E036A0" w:rsidP="00E036A0">
            <w:pPr>
              <w:widowControl w:val="0"/>
              <w:jc w:val="right"/>
              <w:rPr>
                <w:rFonts w:ascii="GHEA Grapalat" w:hAnsi="GHEA Grapalat" w:cs="Tahoma"/>
              </w:rPr>
            </w:pPr>
            <w:r w:rsidRPr="00B138F3">
              <w:rPr>
                <w:rFonts w:ascii="GHEA Grapalat" w:hAnsi="GHEA Grapalat"/>
              </w:rPr>
              <w:t>/____________________/</w:t>
            </w:r>
          </w:p>
          <w:p w:rsidR="00E036A0" w:rsidRPr="00B138F3" w:rsidRDefault="00E036A0" w:rsidP="00E036A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036A0" w:rsidRPr="00B138F3" w:rsidRDefault="00E036A0" w:rsidP="00E036A0">
            <w:pPr>
              <w:widowControl w:val="0"/>
              <w:spacing w:after="160"/>
              <w:rPr>
                <w:rFonts w:ascii="GHEA Grapalat" w:hAnsi="GHEA Grapalat" w:cs="Arial"/>
              </w:rPr>
            </w:pPr>
          </w:p>
        </w:tc>
      </w:tr>
      <w:tr w:rsidR="00E036A0" w:rsidRPr="00B138F3" w:rsidTr="00E036A0">
        <w:trPr>
          <w:trHeight w:val="2194"/>
        </w:trPr>
        <w:tc>
          <w:tcPr>
            <w:tcW w:w="5616" w:type="dxa"/>
            <w:tcBorders>
              <w:top w:val="nil"/>
              <w:left w:val="single" w:sz="4" w:space="0" w:color="auto"/>
              <w:bottom w:val="single" w:sz="4" w:space="0" w:color="auto"/>
              <w:right w:val="single" w:sz="4" w:space="0" w:color="auto"/>
            </w:tcBorders>
            <w:noWrap/>
            <w:vAlign w:val="bottom"/>
          </w:tcPr>
          <w:p w:rsidR="00E036A0" w:rsidRPr="00B138F3" w:rsidRDefault="00E036A0" w:rsidP="00E036A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036A0" w:rsidRPr="00B138F3" w:rsidRDefault="00E036A0" w:rsidP="00E036A0">
            <w:pPr>
              <w:widowControl w:val="0"/>
              <w:spacing w:after="160"/>
              <w:rPr>
                <w:rFonts w:ascii="GHEA Grapalat" w:hAnsi="GHEA Grapalat" w:cs="Sylfaen"/>
              </w:rPr>
            </w:pPr>
          </w:p>
          <w:p w:rsidR="00E036A0" w:rsidRPr="00B138F3" w:rsidRDefault="00E036A0" w:rsidP="00E036A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036A0" w:rsidRPr="00B138F3" w:rsidRDefault="00E036A0" w:rsidP="00E036A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036A0" w:rsidRPr="00B138F3" w:rsidRDefault="00E036A0" w:rsidP="00E036A0">
            <w:pPr>
              <w:widowControl w:val="0"/>
              <w:spacing w:after="160"/>
              <w:rPr>
                <w:rFonts w:ascii="GHEA Grapalat" w:hAnsi="GHEA Grapalat"/>
              </w:rPr>
            </w:pPr>
          </w:p>
          <w:p w:rsidR="00E036A0" w:rsidRPr="00B138F3" w:rsidRDefault="00E036A0" w:rsidP="00E036A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A1757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A1757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A1757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w:t>
            </w:r>
            <w:r w:rsidRPr="00B138F3">
              <w:rPr>
                <w:rFonts w:ascii="GHEA Grapalat" w:hAnsi="GHEA Grapalat"/>
                <w:sz w:val="18"/>
                <w:szCs w:val="18"/>
              </w:rPr>
              <w:lastRenderedPageBreak/>
              <w:t>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A1757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p>
        </w:tc>
      </w:tr>
      <w:tr w:rsidR="00FF3DE9"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1757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036A0" w:rsidRPr="009044F1" w:rsidRDefault="000A214C" w:rsidP="00E036A0">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E036A0">
        <w:rPr>
          <w:rFonts w:ascii="GHEA Grapalat" w:hAnsi="GHEA Grapalat"/>
          <w:lang w:val="hy-AM"/>
        </w:rPr>
        <w:t>,,</w:t>
      </w:r>
      <w:r w:rsidR="00E036A0" w:rsidRPr="00BB6A2A">
        <w:rPr>
          <w:rFonts w:ascii="GHEA Grapalat" w:hAnsi="GHEA Grapalat"/>
          <w:b/>
          <w:sz w:val="24"/>
          <w:szCs w:val="24"/>
        </w:rPr>
        <w:t>KMAH-GHAPDZB-20/06"</w:t>
      </w:r>
    </w:p>
    <w:p w:rsidR="000A214C" w:rsidRPr="00B138F3" w:rsidRDefault="000A214C" w:rsidP="000A214C">
      <w:pPr>
        <w:widowControl w:val="0"/>
        <w:spacing w:after="160"/>
        <w:jc w:val="right"/>
        <w:rPr>
          <w:rFonts w:ascii="GHEA Grapalat" w:hAnsi="GHEA Grapalat" w:cs="GHEA Grapalat"/>
          <w:i/>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A17579">
        <w:tc>
          <w:tcPr>
            <w:tcW w:w="4786" w:type="dxa"/>
          </w:tcPr>
          <w:p w:rsidR="000A214C" w:rsidRPr="00B138F3" w:rsidRDefault="000A214C" w:rsidP="00A1757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1757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A175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A175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A175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A175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A175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A175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A175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A175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A175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A175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A175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A175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A175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A175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A175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A175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A175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A1757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A1757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A1757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1757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A1757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1757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A17579">
            <w:pPr>
              <w:widowControl w:val="0"/>
              <w:spacing w:after="160"/>
              <w:rPr>
                <w:rFonts w:ascii="GHEA Grapalat" w:hAnsi="GHEA Grapalat" w:cs="Sylfaen"/>
              </w:rPr>
            </w:pPr>
          </w:p>
          <w:p w:rsidR="00BE2572" w:rsidRPr="00B138F3" w:rsidRDefault="00BE2572" w:rsidP="00A1757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A17579">
            <w:pPr>
              <w:widowControl w:val="0"/>
              <w:spacing w:after="160"/>
              <w:rPr>
                <w:rFonts w:ascii="GHEA Grapalat" w:hAnsi="GHEA Grapalat" w:cs="Sylfaen"/>
              </w:rPr>
            </w:pPr>
          </w:p>
          <w:p w:rsidR="00BE2572" w:rsidRPr="00B138F3" w:rsidRDefault="00BE2572" w:rsidP="00A1757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A17579">
            <w:pPr>
              <w:widowControl w:val="0"/>
              <w:spacing w:after="160"/>
              <w:rPr>
                <w:rFonts w:ascii="GHEA Grapalat" w:hAnsi="GHEA Grapalat" w:cs="Sylfaen"/>
              </w:rPr>
            </w:pPr>
          </w:p>
          <w:p w:rsidR="00BE2572" w:rsidRPr="00B138F3" w:rsidRDefault="00BE2572" w:rsidP="00A1757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A1757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A1757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A17579">
            <w:pPr>
              <w:widowControl w:val="0"/>
              <w:spacing w:after="160"/>
              <w:rPr>
                <w:rFonts w:ascii="GHEA Grapalat" w:hAnsi="GHEA Grapalat" w:cs="Sylfaen"/>
              </w:rPr>
            </w:pPr>
          </w:p>
          <w:p w:rsidR="00BE2572" w:rsidRPr="00B138F3" w:rsidRDefault="00BE2572" w:rsidP="00A1757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A17579">
            <w:pPr>
              <w:widowControl w:val="0"/>
              <w:spacing w:after="160"/>
              <w:jc w:val="right"/>
              <w:rPr>
                <w:rFonts w:ascii="GHEA Grapalat" w:hAnsi="GHEA Grapalat" w:cs="Tahoma"/>
              </w:rPr>
            </w:pPr>
          </w:p>
          <w:p w:rsidR="00BE2572" w:rsidRPr="00B138F3" w:rsidRDefault="00BE2572" w:rsidP="00A1757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A17579">
            <w:pPr>
              <w:widowControl w:val="0"/>
              <w:spacing w:after="160"/>
              <w:rPr>
                <w:rFonts w:ascii="GHEA Grapalat" w:hAnsi="GHEA Grapalat" w:cs="Sylfaen"/>
              </w:rPr>
            </w:pPr>
          </w:p>
          <w:p w:rsidR="00BE2572" w:rsidRPr="00B138F3" w:rsidRDefault="00BE2572" w:rsidP="00A1757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A1757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A1757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A17579">
            <w:pPr>
              <w:widowControl w:val="0"/>
              <w:spacing w:after="160"/>
              <w:rPr>
                <w:rFonts w:ascii="GHEA Grapalat" w:hAnsi="GHEA Grapalat"/>
              </w:rPr>
            </w:pPr>
          </w:p>
          <w:p w:rsidR="00BE2572" w:rsidRPr="00B138F3" w:rsidRDefault="00BE2572" w:rsidP="00A1757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1757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17579">
            <w:pPr>
              <w:widowControl w:val="0"/>
              <w:spacing w:after="160"/>
              <w:rPr>
                <w:rFonts w:ascii="GHEA Grapalat" w:hAnsi="GHEA Grapalat" w:cs="Tahoma"/>
              </w:rPr>
            </w:pPr>
          </w:p>
          <w:p w:rsidR="00BE2572" w:rsidRPr="00B138F3" w:rsidRDefault="00BE2572" w:rsidP="00A1757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A1757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A17579">
            <w:pPr>
              <w:widowControl w:val="0"/>
              <w:spacing w:after="160"/>
              <w:rPr>
                <w:rFonts w:ascii="GHEA Grapalat" w:hAnsi="GHEA Grapalat" w:cs="Tahoma"/>
              </w:rPr>
            </w:pPr>
          </w:p>
          <w:p w:rsidR="00BE2572" w:rsidRPr="00B138F3" w:rsidRDefault="00BE2572" w:rsidP="00A1757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1757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17579">
            <w:pPr>
              <w:widowControl w:val="0"/>
              <w:spacing w:after="160"/>
              <w:rPr>
                <w:rFonts w:ascii="GHEA Grapalat" w:hAnsi="GHEA Grapalat" w:cs="Arial"/>
              </w:rPr>
            </w:pPr>
          </w:p>
        </w:tc>
      </w:tr>
      <w:tr w:rsidR="00B138F3" w:rsidRPr="00B138F3" w:rsidTr="00A1757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1757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A17579">
            <w:pPr>
              <w:widowControl w:val="0"/>
              <w:spacing w:after="160"/>
              <w:rPr>
                <w:rFonts w:ascii="GHEA Grapalat" w:hAnsi="GHEA Grapalat" w:cs="Sylfaen"/>
              </w:rPr>
            </w:pPr>
          </w:p>
          <w:p w:rsidR="00BE2572" w:rsidRPr="00B138F3" w:rsidRDefault="00BE2572" w:rsidP="00A1757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A1757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A17579">
            <w:pPr>
              <w:widowControl w:val="0"/>
              <w:spacing w:after="160"/>
              <w:rPr>
                <w:rFonts w:ascii="GHEA Grapalat" w:hAnsi="GHEA Grapalat"/>
              </w:rPr>
            </w:pPr>
          </w:p>
          <w:p w:rsidR="00BE2572" w:rsidRPr="00B138F3" w:rsidRDefault="00BE2572" w:rsidP="00A1757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A1757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A1757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A1757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A1757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p>
        </w:tc>
      </w:tr>
      <w:tr w:rsidR="00B138F3"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p>
        </w:tc>
      </w:tr>
      <w:tr w:rsidR="00FF3DE9" w:rsidRPr="00B138F3" w:rsidTr="00A1757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1757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1757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5"/>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w:t>
      </w:r>
      <w:r w:rsidRPr="00B138F3">
        <w:rPr>
          <w:rFonts w:ascii="GHEA Grapalat" w:hAnsi="GHEA Grapalat"/>
        </w:rPr>
        <w:lastRenderedPageBreak/>
        <w:t xml:space="preserve">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7"/>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8"/>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0"/>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3"/>
        <w:gridCol w:w="1529"/>
        <w:gridCol w:w="2068"/>
        <w:gridCol w:w="3026"/>
        <w:gridCol w:w="1467"/>
        <w:gridCol w:w="1085"/>
        <w:gridCol w:w="1559"/>
        <w:gridCol w:w="1139"/>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525B11">
        <w:trPr>
          <w:trHeight w:val="219"/>
          <w:jc w:val="center"/>
        </w:trPr>
        <w:tc>
          <w:tcPr>
            <w:tcW w:w="813"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2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068"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026"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5"/>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525B11">
        <w:trPr>
          <w:trHeight w:val="445"/>
          <w:jc w:val="center"/>
        </w:trPr>
        <w:tc>
          <w:tcPr>
            <w:tcW w:w="813" w:type="dxa"/>
            <w:vMerge/>
            <w:vAlign w:val="center"/>
          </w:tcPr>
          <w:p w:rsidR="00071D1C" w:rsidRPr="00B138F3" w:rsidRDefault="00071D1C" w:rsidP="00B46D58">
            <w:pPr>
              <w:widowControl w:val="0"/>
              <w:jc w:val="center"/>
              <w:rPr>
                <w:rFonts w:ascii="GHEA Grapalat" w:hAnsi="GHEA Grapalat"/>
                <w:sz w:val="16"/>
                <w:szCs w:val="16"/>
              </w:rPr>
            </w:pPr>
          </w:p>
        </w:tc>
        <w:tc>
          <w:tcPr>
            <w:tcW w:w="1529" w:type="dxa"/>
            <w:vMerge/>
            <w:vAlign w:val="center"/>
          </w:tcPr>
          <w:p w:rsidR="00071D1C" w:rsidRPr="00B138F3" w:rsidRDefault="00071D1C" w:rsidP="00B46D58">
            <w:pPr>
              <w:widowControl w:val="0"/>
              <w:jc w:val="center"/>
              <w:rPr>
                <w:rFonts w:ascii="GHEA Grapalat" w:hAnsi="GHEA Grapalat"/>
                <w:sz w:val="16"/>
                <w:szCs w:val="16"/>
              </w:rPr>
            </w:pPr>
          </w:p>
        </w:tc>
        <w:tc>
          <w:tcPr>
            <w:tcW w:w="2068" w:type="dxa"/>
            <w:vMerge/>
            <w:vAlign w:val="center"/>
          </w:tcPr>
          <w:p w:rsidR="00071D1C" w:rsidRPr="00B138F3" w:rsidRDefault="00071D1C" w:rsidP="00B46D58">
            <w:pPr>
              <w:widowControl w:val="0"/>
              <w:jc w:val="center"/>
              <w:rPr>
                <w:rFonts w:ascii="GHEA Grapalat" w:hAnsi="GHEA Grapalat"/>
                <w:sz w:val="16"/>
                <w:szCs w:val="16"/>
              </w:rPr>
            </w:pPr>
          </w:p>
        </w:tc>
        <w:tc>
          <w:tcPr>
            <w:tcW w:w="3026"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9"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6"/>
              <w:t>***</w:t>
            </w:r>
          </w:p>
        </w:tc>
      </w:tr>
      <w:tr w:rsidR="00525B11" w:rsidRPr="00B138F3" w:rsidTr="00525B11">
        <w:trPr>
          <w:trHeight w:val="246"/>
          <w:jc w:val="center"/>
        </w:trPr>
        <w:tc>
          <w:tcPr>
            <w:tcW w:w="813" w:type="dxa"/>
          </w:tcPr>
          <w:p w:rsidR="00525B11" w:rsidRPr="00525B11" w:rsidRDefault="00525B11" w:rsidP="00B46D58">
            <w:pPr>
              <w:widowControl w:val="0"/>
              <w:jc w:val="center"/>
              <w:rPr>
                <w:rFonts w:ascii="GHEA Grapalat" w:hAnsi="GHEA Grapalat"/>
                <w:sz w:val="16"/>
                <w:szCs w:val="16"/>
                <w:lang w:val="hy-AM"/>
              </w:rPr>
            </w:pPr>
            <w:r>
              <w:rPr>
                <w:rFonts w:ascii="GHEA Grapalat" w:hAnsi="GHEA Grapalat"/>
                <w:sz w:val="16"/>
                <w:szCs w:val="16"/>
                <w:lang w:val="hy-AM"/>
              </w:rPr>
              <w:t>1</w:t>
            </w:r>
          </w:p>
        </w:tc>
        <w:tc>
          <w:tcPr>
            <w:tcW w:w="1529" w:type="dxa"/>
          </w:tcPr>
          <w:p w:rsidR="00525B11" w:rsidRPr="00525B11" w:rsidRDefault="00525B11" w:rsidP="00FC0C18">
            <w:pPr>
              <w:jc w:val="center"/>
              <w:rPr>
                <w:rFonts w:ascii="GHEA Grapalat" w:hAnsi="GHEA Grapalat"/>
                <w:sz w:val="18"/>
                <w:szCs w:val="18"/>
              </w:rPr>
            </w:pPr>
            <w:r w:rsidRPr="00525B11">
              <w:rPr>
                <w:rFonts w:ascii="GHEA Grapalat" w:hAnsi="GHEA Grapalat"/>
                <w:sz w:val="18"/>
                <w:szCs w:val="18"/>
              </w:rPr>
              <w:t>39121400</w:t>
            </w:r>
          </w:p>
        </w:tc>
        <w:tc>
          <w:tcPr>
            <w:tcW w:w="2068" w:type="dxa"/>
          </w:tcPr>
          <w:p w:rsidR="00525B11" w:rsidRPr="00E036A0" w:rsidRDefault="00525B11" w:rsidP="00234FAA">
            <w:pPr>
              <w:rPr>
                <w:rFonts w:ascii="GHEA Grapalat" w:hAnsi="GHEA Grapalat"/>
                <w:sz w:val="20"/>
                <w:szCs w:val="20"/>
              </w:rPr>
            </w:pPr>
            <w:r w:rsidRPr="00E036A0">
              <w:rPr>
                <w:rFonts w:ascii="GHEA Grapalat" w:hAnsi="GHEA Grapalat"/>
                <w:sz w:val="20"/>
                <w:szCs w:val="20"/>
              </w:rPr>
              <w:t>Стол преподаватель</w:t>
            </w:r>
          </w:p>
        </w:tc>
        <w:tc>
          <w:tcPr>
            <w:tcW w:w="3026" w:type="dxa"/>
          </w:tcPr>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Ламинированный стол. Размеры стола: / высота х ширина х длина / 750x700x1500 мм. У стола должны быть полки, которые открываются вперед.</w:t>
            </w:r>
          </w:p>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Офисный стул с железными ножками, мягкое сиденье նստ с мягкой подставкой, цвет և.</w:t>
            </w:r>
          </w:p>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Стол изготовлен из ЛДСП 18 мм, высота 48 см. Углы стола должны быть закруглены. Размеры лица составляют 70 * 70 см, а боковые части обмотаны резиновой липкой лентой, которая крепится с помощью силикона или ПВХ (ПВХ-1 мм) с помощью подходящей машины.</w:t>
            </w:r>
          </w:p>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 xml:space="preserve">Ножки соединены между собой ламинатом, скрестив ноги, крепятся к </w:t>
            </w:r>
            <w:r w:rsidRPr="00906556">
              <w:rPr>
                <w:rFonts w:ascii="GHEA Grapalat" w:hAnsi="GHEA Grapalat"/>
                <w:sz w:val="16"/>
                <w:szCs w:val="16"/>
              </w:rPr>
              <w:lastRenderedPageBreak/>
              <w:t>лицу железными углами. Цвет стола согласовывается с заказчиком.</w:t>
            </w:r>
          </w:p>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Доставка և установка в соответствии с местом, предоставленным заказчиком, осуществляется за счет поставщика.</w:t>
            </w:r>
          </w:p>
          <w:p w:rsidR="00525B11" w:rsidRPr="00B138F3" w:rsidRDefault="00906556" w:rsidP="00906556">
            <w:pPr>
              <w:widowControl w:val="0"/>
              <w:jc w:val="center"/>
              <w:rPr>
                <w:rFonts w:ascii="GHEA Grapalat" w:hAnsi="GHEA Grapalat"/>
                <w:sz w:val="16"/>
                <w:szCs w:val="16"/>
              </w:rPr>
            </w:pPr>
            <w:r w:rsidRPr="00906556">
              <w:rPr>
                <w:rFonts w:ascii="GHEA Grapalat" w:hAnsi="GHEA Grapalat"/>
                <w:sz w:val="16"/>
                <w:szCs w:val="16"/>
              </w:rPr>
              <w:t>Гарантийное обслуживание - 2 года.</w:t>
            </w:r>
          </w:p>
        </w:tc>
        <w:tc>
          <w:tcPr>
            <w:tcW w:w="1467" w:type="dxa"/>
          </w:tcPr>
          <w:p w:rsidR="00525B11" w:rsidRPr="00B138F3" w:rsidRDefault="00525B11" w:rsidP="00B46D58">
            <w:pPr>
              <w:widowControl w:val="0"/>
              <w:jc w:val="center"/>
              <w:rPr>
                <w:rFonts w:ascii="GHEA Grapalat" w:hAnsi="GHEA Grapalat"/>
                <w:sz w:val="16"/>
                <w:szCs w:val="16"/>
              </w:rPr>
            </w:pPr>
          </w:p>
        </w:tc>
        <w:tc>
          <w:tcPr>
            <w:tcW w:w="1085" w:type="dxa"/>
          </w:tcPr>
          <w:p w:rsidR="00525B11" w:rsidRPr="00B138F3" w:rsidRDefault="00525B11" w:rsidP="00B46D58">
            <w:pPr>
              <w:widowControl w:val="0"/>
              <w:jc w:val="center"/>
              <w:rPr>
                <w:rFonts w:ascii="GHEA Grapalat" w:hAnsi="GHEA Grapalat"/>
                <w:sz w:val="16"/>
                <w:szCs w:val="16"/>
              </w:rPr>
            </w:pPr>
          </w:p>
        </w:tc>
        <w:tc>
          <w:tcPr>
            <w:tcW w:w="1559" w:type="dxa"/>
          </w:tcPr>
          <w:p w:rsidR="00525B11" w:rsidRPr="00B138F3" w:rsidRDefault="00525B11" w:rsidP="00B46D58">
            <w:pPr>
              <w:widowControl w:val="0"/>
              <w:jc w:val="center"/>
              <w:rPr>
                <w:rFonts w:ascii="GHEA Grapalat" w:hAnsi="GHEA Grapalat"/>
                <w:sz w:val="16"/>
                <w:szCs w:val="16"/>
              </w:rPr>
            </w:pPr>
          </w:p>
        </w:tc>
        <w:tc>
          <w:tcPr>
            <w:tcW w:w="1139" w:type="dxa"/>
          </w:tcPr>
          <w:p w:rsidR="00525B11" w:rsidRPr="00B138F3" w:rsidRDefault="00525B11" w:rsidP="00B46D58">
            <w:pPr>
              <w:widowControl w:val="0"/>
              <w:jc w:val="center"/>
              <w:rPr>
                <w:rFonts w:ascii="GHEA Grapalat" w:hAnsi="GHEA Grapalat"/>
                <w:sz w:val="16"/>
                <w:szCs w:val="16"/>
              </w:rPr>
            </w:pPr>
          </w:p>
        </w:tc>
        <w:tc>
          <w:tcPr>
            <w:tcW w:w="850" w:type="dxa"/>
          </w:tcPr>
          <w:p w:rsidR="00525B11" w:rsidRPr="00E65577" w:rsidRDefault="00525B11" w:rsidP="00FC0C18">
            <w:pPr>
              <w:jc w:val="center"/>
              <w:rPr>
                <w:rFonts w:ascii="GHEA Grapalat" w:hAnsi="GHEA Grapalat"/>
                <w:sz w:val="20"/>
              </w:rPr>
            </w:pPr>
            <w:r>
              <w:rPr>
                <w:rFonts w:ascii="GHEA Grapalat" w:hAnsi="GHEA Grapalat"/>
                <w:sz w:val="20"/>
              </w:rPr>
              <w:t>4</w:t>
            </w:r>
          </w:p>
        </w:tc>
        <w:tc>
          <w:tcPr>
            <w:tcW w:w="709" w:type="dxa"/>
          </w:tcPr>
          <w:p w:rsidR="00525B11" w:rsidRPr="00B138F3" w:rsidRDefault="00525B11" w:rsidP="00B46D58">
            <w:pPr>
              <w:widowControl w:val="0"/>
              <w:jc w:val="center"/>
              <w:rPr>
                <w:rFonts w:ascii="GHEA Grapalat" w:hAnsi="GHEA Grapalat"/>
                <w:sz w:val="16"/>
                <w:szCs w:val="16"/>
              </w:rPr>
            </w:pPr>
          </w:p>
        </w:tc>
        <w:tc>
          <w:tcPr>
            <w:tcW w:w="1158" w:type="dxa"/>
          </w:tcPr>
          <w:p w:rsidR="00525B11" w:rsidRPr="00B138F3" w:rsidRDefault="00525B11" w:rsidP="00B46D58">
            <w:pPr>
              <w:widowControl w:val="0"/>
              <w:jc w:val="center"/>
              <w:rPr>
                <w:rFonts w:ascii="GHEA Grapalat" w:hAnsi="GHEA Grapalat"/>
                <w:sz w:val="16"/>
                <w:szCs w:val="16"/>
              </w:rPr>
            </w:pPr>
          </w:p>
        </w:tc>
        <w:tc>
          <w:tcPr>
            <w:tcW w:w="947" w:type="dxa"/>
            <w:vMerge w:val="restart"/>
          </w:tcPr>
          <w:p w:rsidR="00525B11" w:rsidRPr="00B138F3" w:rsidRDefault="00525B11" w:rsidP="00B46D58">
            <w:pPr>
              <w:widowControl w:val="0"/>
              <w:jc w:val="center"/>
              <w:rPr>
                <w:rFonts w:ascii="GHEA Grapalat" w:hAnsi="GHEA Grapalat"/>
                <w:sz w:val="16"/>
                <w:szCs w:val="16"/>
              </w:rPr>
            </w:pPr>
            <w:r w:rsidRPr="00525B11">
              <w:rPr>
                <w:rFonts w:ascii="GHEA Grapalat" w:hAnsi="GHEA Grapalat"/>
                <w:sz w:val="16"/>
                <w:szCs w:val="16"/>
              </w:rPr>
              <w:t>В течение 5 рабочих дней после вступления в силу соглашения сторон в случае финансовых средств</w:t>
            </w:r>
          </w:p>
        </w:tc>
      </w:tr>
      <w:tr w:rsidR="00525B11" w:rsidRPr="00B138F3" w:rsidTr="00525B11">
        <w:trPr>
          <w:jc w:val="center"/>
        </w:trPr>
        <w:tc>
          <w:tcPr>
            <w:tcW w:w="813" w:type="dxa"/>
          </w:tcPr>
          <w:p w:rsidR="00525B11" w:rsidRPr="00525B11" w:rsidRDefault="00525B11" w:rsidP="00B46D58">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1529" w:type="dxa"/>
          </w:tcPr>
          <w:p w:rsidR="00525B11" w:rsidRPr="00525B11" w:rsidRDefault="00525B11" w:rsidP="00FC0C18">
            <w:pPr>
              <w:jc w:val="center"/>
              <w:rPr>
                <w:rFonts w:ascii="GHEA Grapalat" w:hAnsi="GHEA Grapalat"/>
                <w:sz w:val="18"/>
                <w:szCs w:val="18"/>
              </w:rPr>
            </w:pPr>
            <w:r w:rsidRPr="00525B11">
              <w:rPr>
                <w:rFonts w:ascii="GHEA Grapalat" w:hAnsi="GHEA Grapalat"/>
                <w:sz w:val="18"/>
                <w:szCs w:val="18"/>
              </w:rPr>
              <w:t>39121200</w:t>
            </w:r>
          </w:p>
        </w:tc>
        <w:tc>
          <w:tcPr>
            <w:tcW w:w="2068" w:type="dxa"/>
          </w:tcPr>
          <w:p w:rsidR="00525B11" w:rsidRPr="00E036A0" w:rsidRDefault="00525B11" w:rsidP="00234FAA">
            <w:pPr>
              <w:rPr>
                <w:rFonts w:ascii="GHEA Grapalat" w:hAnsi="GHEA Grapalat"/>
                <w:sz w:val="20"/>
                <w:szCs w:val="20"/>
              </w:rPr>
            </w:pPr>
            <w:r w:rsidRPr="00525B11">
              <w:rPr>
                <w:rFonts w:ascii="GHEA Grapalat" w:hAnsi="GHEA Grapalat"/>
                <w:sz w:val="20"/>
                <w:szCs w:val="20"/>
              </w:rPr>
              <w:t>Кафедра образования:</w:t>
            </w:r>
          </w:p>
        </w:tc>
        <w:tc>
          <w:tcPr>
            <w:tcW w:w="3026" w:type="dxa"/>
          </w:tcPr>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Изготовлен из ЛДСП толщиной 18 мм, размеры 150 * 135 * 30 см, имеет 5 дверей. В каждой секции есть отдельное место для шляпы և обуви և с 2 отдельными двойными металлическими вешалками, спинка закрыта ламинированным ДВП, двери шкафа находятся на 30 см над землей, все внешние наклонные края закрыты ПВХ (ПВХ-0,4 мм) все двери имеют 2 петли высокого качества, 1 ручка; Все конструктивные детали гардероба собраны с деревянными колышками (шкантами), мелкими импортными деталями, скреплены клеевыми болтами; С внутренней стороны ноги соединены 15-сантиметровым ламинированным ремнем, который также прикреплен к внутренней части гардероба; Цвет гардероба согласовывается с заказчиком. Доставка և установка по месту, предложенному заказчиком, осуществляется за счет поставщика.</w:t>
            </w:r>
          </w:p>
          <w:p w:rsidR="00525B11" w:rsidRPr="00B138F3" w:rsidRDefault="00906556" w:rsidP="00906556">
            <w:pPr>
              <w:widowControl w:val="0"/>
              <w:jc w:val="center"/>
              <w:rPr>
                <w:rFonts w:ascii="GHEA Grapalat" w:hAnsi="GHEA Grapalat"/>
                <w:sz w:val="16"/>
                <w:szCs w:val="16"/>
              </w:rPr>
            </w:pPr>
            <w:r w:rsidRPr="00906556">
              <w:rPr>
                <w:rFonts w:ascii="GHEA Grapalat" w:hAnsi="GHEA Grapalat"/>
                <w:sz w:val="16"/>
                <w:szCs w:val="16"/>
              </w:rPr>
              <w:t xml:space="preserve">   Гарантийное обслуживание 2 года.</w:t>
            </w:r>
          </w:p>
        </w:tc>
        <w:tc>
          <w:tcPr>
            <w:tcW w:w="1467" w:type="dxa"/>
          </w:tcPr>
          <w:p w:rsidR="00525B11" w:rsidRPr="00B138F3" w:rsidRDefault="00525B11" w:rsidP="00B46D58">
            <w:pPr>
              <w:widowControl w:val="0"/>
              <w:jc w:val="center"/>
              <w:rPr>
                <w:rFonts w:ascii="GHEA Grapalat" w:hAnsi="GHEA Grapalat"/>
                <w:sz w:val="16"/>
                <w:szCs w:val="16"/>
              </w:rPr>
            </w:pPr>
          </w:p>
        </w:tc>
        <w:tc>
          <w:tcPr>
            <w:tcW w:w="1085" w:type="dxa"/>
          </w:tcPr>
          <w:p w:rsidR="00525B11" w:rsidRPr="00B138F3" w:rsidRDefault="00525B11" w:rsidP="00B46D58">
            <w:pPr>
              <w:widowControl w:val="0"/>
              <w:jc w:val="center"/>
              <w:rPr>
                <w:rFonts w:ascii="GHEA Grapalat" w:hAnsi="GHEA Grapalat"/>
                <w:sz w:val="16"/>
                <w:szCs w:val="16"/>
              </w:rPr>
            </w:pPr>
          </w:p>
        </w:tc>
        <w:tc>
          <w:tcPr>
            <w:tcW w:w="1559" w:type="dxa"/>
          </w:tcPr>
          <w:p w:rsidR="00525B11" w:rsidRPr="00B138F3" w:rsidRDefault="00525B11" w:rsidP="00B46D58">
            <w:pPr>
              <w:widowControl w:val="0"/>
              <w:jc w:val="center"/>
              <w:rPr>
                <w:rFonts w:ascii="GHEA Grapalat" w:hAnsi="GHEA Grapalat"/>
                <w:sz w:val="16"/>
                <w:szCs w:val="16"/>
              </w:rPr>
            </w:pPr>
          </w:p>
        </w:tc>
        <w:tc>
          <w:tcPr>
            <w:tcW w:w="1139" w:type="dxa"/>
          </w:tcPr>
          <w:p w:rsidR="00525B11" w:rsidRPr="00B138F3" w:rsidRDefault="00525B11" w:rsidP="00B46D58">
            <w:pPr>
              <w:widowControl w:val="0"/>
              <w:jc w:val="center"/>
              <w:rPr>
                <w:rFonts w:ascii="GHEA Grapalat" w:hAnsi="GHEA Grapalat"/>
                <w:sz w:val="16"/>
                <w:szCs w:val="16"/>
              </w:rPr>
            </w:pPr>
          </w:p>
        </w:tc>
        <w:tc>
          <w:tcPr>
            <w:tcW w:w="850" w:type="dxa"/>
          </w:tcPr>
          <w:p w:rsidR="00525B11" w:rsidRDefault="00525B11" w:rsidP="00FC0C18">
            <w:pPr>
              <w:jc w:val="center"/>
              <w:rPr>
                <w:rFonts w:ascii="GHEA Grapalat" w:hAnsi="GHEA Grapalat"/>
                <w:sz w:val="20"/>
                <w:lang w:val="hy-AM"/>
              </w:rPr>
            </w:pPr>
            <w:r>
              <w:rPr>
                <w:rFonts w:ascii="GHEA Grapalat" w:hAnsi="GHEA Grapalat"/>
                <w:sz w:val="20"/>
                <w:lang w:val="hy-AM"/>
              </w:rPr>
              <w:t>7</w:t>
            </w:r>
          </w:p>
        </w:tc>
        <w:tc>
          <w:tcPr>
            <w:tcW w:w="709" w:type="dxa"/>
          </w:tcPr>
          <w:p w:rsidR="00525B11" w:rsidRPr="00B138F3" w:rsidRDefault="00525B11" w:rsidP="00B46D58">
            <w:pPr>
              <w:widowControl w:val="0"/>
              <w:jc w:val="center"/>
              <w:rPr>
                <w:rFonts w:ascii="GHEA Grapalat" w:hAnsi="GHEA Grapalat"/>
                <w:sz w:val="16"/>
                <w:szCs w:val="16"/>
              </w:rPr>
            </w:pPr>
          </w:p>
        </w:tc>
        <w:tc>
          <w:tcPr>
            <w:tcW w:w="1158" w:type="dxa"/>
          </w:tcPr>
          <w:p w:rsidR="00525B11" w:rsidRPr="00B138F3" w:rsidRDefault="00525B11" w:rsidP="00B46D58">
            <w:pPr>
              <w:widowControl w:val="0"/>
              <w:jc w:val="center"/>
              <w:rPr>
                <w:rFonts w:ascii="GHEA Grapalat" w:hAnsi="GHEA Grapalat"/>
                <w:sz w:val="16"/>
                <w:szCs w:val="16"/>
              </w:rPr>
            </w:pPr>
          </w:p>
        </w:tc>
        <w:tc>
          <w:tcPr>
            <w:tcW w:w="947" w:type="dxa"/>
            <w:vMerge/>
          </w:tcPr>
          <w:p w:rsidR="00525B11" w:rsidRPr="00B138F3" w:rsidRDefault="00525B11" w:rsidP="00B46D58">
            <w:pPr>
              <w:widowControl w:val="0"/>
              <w:jc w:val="center"/>
              <w:rPr>
                <w:rFonts w:ascii="GHEA Grapalat" w:hAnsi="GHEA Grapalat"/>
                <w:sz w:val="16"/>
                <w:szCs w:val="16"/>
              </w:rPr>
            </w:pPr>
          </w:p>
        </w:tc>
      </w:tr>
      <w:tr w:rsidR="00525B11" w:rsidRPr="00B138F3" w:rsidTr="00525B11">
        <w:trPr>
          <w:jc w:val="center"/>
        </w:trPr>
        <w:tc>
          <w:tcPr>
            <w:tcW w:w="813" w:type="dxa"/>
          </w:tcPr>
          <w:p w:rsidR="00525B11" w:rsidRPr="00525B11" w:rsidRDefault="00525B11" w:rsidP="00B46D58">
            <w:pPr>
              <w:widowControl w:val="0"/>
              <w:jc w:val="center"/>
              <w:rPr>
                <w:rFonts w:ascii="GHEA Grapalat" w:hAnsi="GHEA Grapalat"/>
                <w:sz w:val="16"/>
                <w:szCs w:val="16"/>
                <w:lang w:val="hy-AM"/>
              </w:rPr>
            </w:pPr>
            <w:r>
              <w:rPr>
                <w:rFonts w:ascii="GHEA Grapalat" w:hAnsi="GHEA Grapalat"/>
                <w:sz w:val="16"/>
                <w:szCs w:val="16"/>
                <w:lang w:val="hy-AM"/>
              </w:rPr>
              <w:t>3</w:t>
            </w:r>
          </w:p>
        </w:tc>
        <w:tc>
          <w:tcPr>
            <w:tcW w:w="1529" w:type="dxa"/>
          </w:tcPr>
          <w:p w:rsidR="00525B11" w:rsidRPr="00525B11" w:rsidRDefault="00525B11" w:rsidP="00FC0C18">
            <w:pPr>
              <w:jc w:val="center"/>
              <w:rPr>
                <w:rFonts w:ascii="GHEA Grapalat" w:hAnsi="GHEA Grapalat"/>
                <w:sz w:val="18"/>
                <w:szCs w:val="18"/>
              </w:rPr>
            </w:pPr>
            <w:r w:rsidRPr="00525B11">
              <w:rPr>
                <w:rFonts w:ascii="GHEA Grapalat" w:hAnsi="GHEA Grapalat"/>
                <w:sz w:val="18"/>
                <w:szCs w:val="18"/>
              </w:rPr>
              <w:t>39121200</w:t>
            </w:r>
          </w:p>
        </w:tc>
        <w:tc>
          <w:tcPr>
            <w:tcW w:w="2068" w:type="dxa"/>
          </w:tcPr>
          <w:p w:rsidR="00525B11" w:rsidRPr="00525B11" w:rsidRDefault="00525B11" w:rsidP="00B16E30">
            <w:pPr>
              <w:rPr>
                <w:rFonts w:ascii="GHEA Grapalat" w:hAnsi="GHEA Grapalat"/>
                <w:sz w:val="18"/>
                <w:szCs w:val="18"/>
              </w:rPr>
            </w:pPr>
            <w:r w:rsidRPr="00525B11">
              <w:rPr>
                <w:rFonts w:ascii="GHEA Grapalat" w:hAnsi="GHEA Grapalat"/>
                <w:sz w:val="18"/>
                <w:szCs w:val="18"/>
              </w:rPr>
              <w:t>детский стол</w:t>
            </w:r>
          </w:p>
        </w:tc>
        <w:tc>
          <w:tcPr>
            <w:tcW w:w="3026" w:type="dxa"/>
          </w:tcPr>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 xml:space="preserve">Деревянный / бук / стул, цвет: натуральный, лакированный, толщина дерева: 3,5 см * 2,5 см, размеры сиденья 28 см * 24 см, высота подставки 28 см, подставка с двумя параллельными горизонтальными палками, размеры: 3 см * 2 см, высота подставки от пола: 56 см, Конструкция кресла собрана из чипсов և эмульсии, сиденье крепится </w:t>
            </w:r>
            <w:r w:rsidRPr="00906556">
              <w:rPr>
                <w:rFonts w:ascii="GHEA Grapalat" w:hAnsi="GHEA Grapalat"/>
                <w:sz w:val="16"/>
                <w:szCs w:val="16"/>
              </w:rPr>
              <w:lastRenderedPageBreak/>
              <w:t>винтами, края обработаны, углы закруглены. Подставка support 0,6 см из полированной фанеры. Задняя стопа: 54/5/2 см, стопа: 27,4 / 3,5 / 2,5 см, стопа: 21/3/2 см, носок: 21/3/2 см.</w:t>
            </w:r>
          </w:p>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Доставка և установка в соответствии с местом, предоставленным заказчиком, осуществляется за счет поставщика.</w:t>
            </w:r>
          </w:p>
          <w:p w:rsidR="00525B11" w:rsidRPr="00B138F3" w:rsidRDefault="00906556" w:rsidP="00906556">
            <w:pPr>
              <w:widowControl w:val="0"/>
              <w:jc w:val="center"/>
              <w:rPr>
                <w:rFonts w:ascii="GHEA Grapalat" w:hAnsi="GHEA Grapalat"/>
                <w:sz w:val="16"/>
                <w:szCs w:val="16"/>
              </w:rPr>
            </w:pPr>
            <w:r w:rsidRPr="00906556">
              <w:rPr>
                <w:rFonts w:ascii="GHEA Grapalat" w:hAnsi="GHEA Grapalat"/>
                <w:sz w:val="16"/>
                <w:szCs w:val="16"/>
              </w:rPr>
              <w:t>Гарантийное обслуживание - 2 года.</w:t>
            </w:r>
          </w:p>
        </w:tc>
        <w:tc>
          <w:tcPr>
            <w:tcW w:w="1467" w:type="dxa"/>
          </w:tcPr>
          <w:p w:rsidR="00525B11" w:rsidRPr="00B138F3" w:rsidRDefault="00525B11" w:rsidP="00B46D58">
            <w:pPr>
              <w:widowControl w:val="0"/>
              <w:jc w:val="center"/>
              <w:rPr>
                <w:rFonts w:ascii="GHEA Grapalat" w:hAnsi="GHEA Grapalat"/>
                <w:sz w:val="16"/>
                <w:szCs w:val="16"/>
              </w:rPr>
            </w:pPr>
          </w:p>
        </w:tc>
        <w:tc>
          <w:tcPr>
            <w:tcW w:w="1085" w:type="dxa"/>
          </w:tcPr>
          <w:p w:rsidR="00525B11" w:rsidRPr="00B138F3" w:rsidRDefault="00525B11" w:rsidP="00B46D58">
            <w:pPr>
              <w:widowControl w:val="0"/>
              <w:jc w:val="center"/>
              <w:rPr>
                <w:rFonts w:ascii="GHEA Grapalat" w:hAnsi="GHEA Grapalat"/>
                <w:sz w:val="16"/>
                <w:szCs w:val="16"/>
              </w:rPr>
            </w:pPr>
          </w:p>
        </w:tc>
        <w:tc>
          <w:tcPr>
            <w:tcW w:w="1559" w:type="dxa"/>
          </w:tcPr>
          <w:p w:rsidR="00525B11" w:rsidRPr="00B138F3" w:rsidRDefault="00525B11" w:rsidP="00B46D58">
            <w:pPr>
              <w:widowControl w:val="0"/>
              <w:jc w:val="center"/>
              <w:rPr>
                <w:rFonts w:ascii="GHEA Grapalat" w:hAnsi="GHEA Grapalat"/>
                <w:sz w:val="16"/>
                <w:szCs w:val="16"/>
              </w:rPr>
            </w:pPr>
          </w:p>
        </w:tc>
        <w:tc>
          <w:tcPr>
            <w:tcW w:w="1139" w:type="dxa"/>
          </w:tcPr>
          <w:p w:rsidR="00525B11" w:rsidRPr="00B138F3" w:rsidRDefault="00525B11" w:rsidP="00B46D58">
            <w:pPr>
              <w:widowControl w:val="0"/>
              <w:jc w:val="center"/>
              <w:rPr>
                <w:rFonts w:ascii="GHEA Grapalat" w:hAnsi="GHEA Grapalat"/>
                <w:sz w:val="16"/>
                <w:szCs w:val="16"/>
              </w:rPr>
            </w:pPr>
          </w:p>
        </w:tc>
        <w:tc>
          <w:tcPr>
            <w:tcW w:w="850" w:type="dxa"/>
          </w:tcPr>
          <w:p w:rsidR="00525B11" w:rsidRPr="001F59D6" w:rsidRDefault="00525B11" w:rsidP="00FC0C18">
            <w:pPr>
              <w:jc w:val="center"/>
              <w:rPr>
                <w:rFonts w:ascii="GHEA Grapalat" w:hAnsi="GHEA Grapalat"/>
                <w:sz w:val="20"/>
                <w:lang w:val="hy-AM"/>
              </w:rPr>
            </w:pPr>
            <w:r>
              <w:rPr>
                <w:rFonts w:ascii="GHEA Grapalat" w:hAnsi="GHEA Grapalat"/>
                <w:sz w:val="20"/>
                <w:lang w:val="hy-AM"/>
              </w:rPr>
              <w:t>13</w:t>
            </w:r>
          </w:p>
        </w:tc>
        <w:tc>
          <w:tcPr>
            <w:tcW w:w="709" w:type="dxa"/>
          </w:tcPr>
          <w:p w:rsidR="00525B11" w:rsidRPr="00B138F3" w:rsidRDefault="00525B11" w:rsidP="00B46D58">
            <w:pPr>
              <w:widowControl w:val="0"/>
              <w:jc w:val="center"/>
              <w:rPr>
                <w:rFonts w:ascii="GHEA Grapalat" w:hAnsi="GHEA Grapalat"/>
                <w:sz w:val="16"/>
                <w:szCs w:val="16"/>
              </w:rPr>
            </w:pPr>
          </w:p>
        </w:tc>
        <w:tc>
          <w:tcPr>
            <w:tcW w:w="1158" w:type="dxa"/>
          </w:tcPr>
          <w:p w:rsidR="00525B11" w:rsidRPr="00B138F3" w:rsidRDefault="00525B11" w:rsidP="00B46D58">
            <w:pPr>
              <w:widowControl w:val="0"/>
              <w:jc w:val="center"/>
              <w:rPr>
                <w:rFonts w:ascii="GHEA Grapalat" w:hAnsi="GHEA Grapalat"/>
                <w:sz w:val="16"/>
                <w:szCs w:val="16"/>
              </w:rPr>
            </w:pPr>
          </w:p>
        </w:tc>
        <w:tc>
          <w:tcPr>
            <w:tcW w:w="947" w:type="dxa"/>
            <w:vMerge/>
          </w:tcPr>
          <w:p w:rsidR="00525B11" w:rsidRPr="00B138F3" w:rsidRDefault="00525B11" w:rsidP="00B46D58">
            <w:pPr>
              <w:widowControl w:val="0"/>
              <w:jc w:val="center"/>
              <w:rPr>
                <w:rFonts w:ascii="GHEA Grapalat" w:hAnsi="GHEA Grapalat"/>
                <w:sz w:val="16"/>
                <w:szCs w:val="16"/>
              </w:rPr>
            </w:pPr>
          </w:p>
        </w:tc>
      </w:tr>
      <w:tr w:rsidR="00525B11" w:rsidRPr="00B138F3" w:rsidTr="00525B11">
        <w:trPr>
          <w:jc w:val="center"/>
        </w:trPr>
        <w:tc>
          <w:tcPr>
            <w:tcW w:w="813" w:type="dxa"/>
          </w:tcPr>
          <w:p w:rsidR="00525B11" w:rsidRPr="00525B11" w:rsidRDefault="00525B11" w:rsidP="00B46D58">
            <w:pPr>
              <w:widowControl w:val="0"/>
              <w:jc w:val="center"/>
              <w:rPr>
                <w:rFonts w:ascii="GHEA Grapalat" w:hAnsi="GHEA Grapalat"/>
                <w:sz w:val="16"/>
                <w:szCs w:val="16"/>
                <w:lang w:val="hy-AM"/>
              </w:rPr>
            </w:pPr>
            <w:r>
              <w:rPr>
                <w:rFonts w:ascii="GHEA Grapalat" w:hAnsi="GHEA Grapalat"/>
                <w:sz w:val="16"/>
                <w:szCs w:val="16"/>
                <w:lang w:val="hy-AM"/>
              </w:rPr>
              <w:lastRenderedPageBreak/>
              <w:t>4</w:t>
            </w:r>
          </w:p>
        </w:tc>
        <w:tc>
          <w:tcPr>
            <w:tcW w:w="1529" w:type="dxa"/>
          </w:tcPr>
          <w:p w:rsidR="00525B11" w:rsidRPr="00525B11" w:rsidRDefault="00525B11" w:rsidP="00FC0C18">
            <w:pPr>
              <w:spacing w:line="276" w:lineRule="auto"/>
              <w:jc w:val="center"/>
              <w:rPr>
                <w:rFonts w:ascii="GHEA Grapalat" w:hAnsi="GHEA Grapalat"/>
                <w:sz w:val="18"/>
                <w:szCs w:val="18"/>
              </w:rPr>
            </w:pPr>
            <w:r w:rsidRPr="00525B11">
              <w:rPr>
                <w:rFonts w:ascii="GHEA Grapalat" w:hAnsi="GHEA Grapalat"/>
                <w:sz w:val="18"/>
                <w:szCs w:val="18"/>
              </w:rPr>
              <w:t>39141260</w:t>
            </w:r>
          </w:p>
        </w:tc>
        <w:tc>
          <w:tcPr>
            <w:tcW w:w="2068" w:type="dxa"/>
          </w:tcPr>
          <w:p w:rsidR="00525B11" w:rsidRPr="00525B11" w:rsidRDefault="00525B11" w:rsidP="00B16E30">
            <w:pPr>
              <w:rPr>
                <w:rFonts w:ascii="GHEA Grapalat" w:hAnsi="GHEA Grapalat"/>
                <w:sz w:val="18"/>
                <w:szCs w:val="18"/>
              </w:rPr>
            </w:pPr>
            <w:r w:rsidRPr="00525B11">
              <w:rPr>
                <w:rFonts w:ascii="GHEA Grapalat" w:hAnsi="GHEA Grapalat"/>
                <w:sz w:val="18"/>
                <w:szCs w:val="18"/>
              </w:rPr>
              <w:t>Детский гардероб</w:t>
            </w:r>
          </w:p>
        </w:tc>
        <w:tc>
          <w:tcPr>
            <w:tcW w:w="3026" w:type="dxa"/>
          </w:tcPr>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Изготовлен из ЛДСП толщиной 18 мм, размеры 150 * 135 * 30 см, без дверей, разделенных по секциям, гардероб согласовывается с заказчиком. Доставка և установка по месту, предложенному заказчиком, осуществляется за счет поставщика.</w:t>
            </w:r>
          </w:p>
          <w:p w:rsidR="00525B11" w:rsidRPr="00B138F3" w:rsidRDefault="00906556" w:rsidP="00906556">
            <w:pPr>
              <w:widowControl w:val="0"/>
              <w:jc w:val="center"/>
              <w:rPr>
                <w:rFonts w:ascii="GHEA Grapalat" w:hAnsi="GHEA Grapalat"/>
                <w:sz w:val="16"/>
                <w:szCs w:val="16"/>
              </w:rPr>
            </w:pPr>
            <w:r w:rsidRPr="00906556">
              <w:rPr>
                <w:rFonts w:ascii="GHEA Grapalat" w:hAnsi="GHEA Grapalat"/>
                <w:sz w:val="16"/>
                <w:szCs w:val="16"/>
              </w:rPr>
              <w:t xml:space="preserve">   Гарантийное обслуживание 2 года.</w:t>
            </w:r>
          </w:p>
        </w:tc>
        <w:tc>
          <w:tcPr>
            <w:tcW w:w="1467" w:type="dxa"/>
          </w:tcPr>
          <w:p w:rsidR="00525B11" w:rsidRPr="00B138F3" w:rsidRDefault="00525B11" w:rsidP="00B46D58">
            <w:pPr>
              <w:widowControl w:val="0"/>
              <w:jc w:val="center"/>
              <w:rPr>
                <w:rFonts w:ascii="GHEA Grapalat" w:hAnsi="GHEA Grapalat"/>
                <w:sz w:val="16"/>
                <w:szCs w:val="16"/>
              </w:rPr>
            </w:pPr>
          </w:p>
        </w:tc>
        <w:tc>
          <w:tcPr>
            <w:tcW w:w="1085" w:type="dxa"/>
          </w:tcPr>
          <w:p w:rsidR="00525B11" w:rsidRPr="00B138F3" w:rsidRDefault="00525B11" w:rsidP="00B46D58">
            <w:pPr>
              <w:widowControl w:val="0"/>
              <w:jc w:val="center"/>
              <w:rPr>
                <w:rFonts w:ascii="GHEA Grapalat" w:hAnsi="GHEA Grapalat"/>
                <w:sz w:val="16"/>
                <w:szCs w:val="16"/>
              </w:rPr>
            </w:pPr>
          </w:p>
        </w:tc>
        <w:tc>
          <w:tcPr>
            <w:tcW w:w="1559" w:type="dxa"/>
          </w:tcPr>
          <w:p w:rsidR="00525B11" w:rsidRPr="00B138F3" w:rsidRDefault="00525B11" w:rsidP="00B46D58">
            <w:pPr>
              <w:widowControl w:val="0"/>
              <w:jc w:val="center"/>
              <w:rPr>
                <w:rFonts w:ascii="GHEA Grapalat" w:hAnsi="GHEA Grapalat"/>
                <w:sz w:val="16"/>
                <w:szCs w:val="16"/>
              </w:rPr>
            </w:pPr>
          </w:p>
        </w:tc>
        <w:tc>
          <w:tcPr>
            <w:tcW w:w="1139" w:type="dxa"/>
          </w:tcPr>
          <w:p w:rsidR="00525B11" w:rsidRPr="00B138F3" w:rsidRDefault="00525B11" w:rsidP="00B46D58">
            <w:pPr>
              <w:widowControl w:val="0"/>
              <w:jc w:val="center"/>
              <w:rPr>
                <w:rFonts w:ascii="GHEA Grapalat" w:hAnsi="GHEA Grapalat"/>
                <w:sz w:val="16"/>
                <w:szCs w:val="16"/>
              </w:rPr>
            </w:pPr>
          </w:p>
        </w:tc>
        <w:tc>
          <w:tcPr>
            <w:tcW w:w="850" w:type="dxa"/>
          </w:tcPr>
          <w:p w:rsidR="00525B11" w:rsidRPr="001F59D6" w:rsidRDefault="00525B11" w:rsidP="00FC0C18">
            <w:pPr>
              <w:spacing w:line="276" w:lineRule="auto"/>
              <w:jc w:val="center"/>
              <w:rPr>
                <w:rFonts w:ascii="GHEA Grapalat" w:hAnsi="GHEA Grapalat"/>
                <w:sz w:val="20"/>
                <w:szCs w:val="22"/>
                <w:lang w:val="hy-AM"/>
              </w:rPr>
            </w:pPr>
            <w:r>
              <w:rPr>
                <w:rFonts w:ascii="GHEA Grapalat" w:hAnsi="GHEA Grapalat"/>
                <w:sz w:val="20"/>
                <w:lang w:val="hy-AM"/>
              </w:rPr>
              <w:t>12</w:t>
            </w:r>
          </w:p>
        </w:tc>
        <w:tc>
          <w:tcPr>
            <w:tcW w:w="709" w:type="dxa"/>
          </w:tcPr>
          <w:p w:rsidR="00525B11" w:rsidRPr="00B138F3" w:rsidRDefault="00525B11" w:rsidP="00B46D58">
            <w:pPr>
              <w:widowControl w:val="0"/>
              <w:jc w:val="center"/>
              <w:rPr>
                <w:rFonts w:ascii="GHEA Grapalat" w:hAnsi="GHEA Grapalat"/>
                <w:sz w:val="16"/>
                <w:szCs w:val="16"/>
              </w:rPr>
            </w:pPr>
          </w:p>
        </w:tc>
        <w:tc>
          <w:tcPr>
            <w:tcW w:w="1158" w:type="dxa"/>
          </w:tcPr>
          <w:p w:rsidR="00525B11" w:rsidRPr="00B138F3" w:rsidRDefault="00525B11" w:rsidP="00B46D58">
            <w:pPr>
              <w:widowControl w:val="0"/>
              <w:jc w:val="center"/>
              <w:rPr>
                <w:rFonts w:ascii="GHEA Grapalat" w:hAnsi="GHEA Grapalat"/>
                <w:sz w:val="16"/>
                <w:szCs w:val="16"/>
              </w:rPr>
            </w:pPr>
          </w:p>
        </w:tc>
        <w:tc>
          <w:tcPr>
            <w:tcW w:w="947" w:type="dxa"/>
            <w:vMerge/>
          </w:tcPr>
          <w:p w:rsidR="00525B11" w:rsidRPr="00B138F3" w:rsidRDefault="00525B11" w:rsidP="00B46D58">
            <w:pPr>
              <w:widowControl w:val="0"/>
              <w:jc w:val="center"/>
              <w:rPr>
                <w:rFonts w:ascii="GHEA Grapalat" w:hAnsi="GHEA Grapalat"/>
                <w:sz w:val="16"/>
                <w:szCs w:val="16"/>
              </w:rPr>
            </w:pPr>
          </w:p>
        </w:tc>
      </w:tr>
      <w:tr w:rsidR="00525B11" w:rsidRPr="00B138F3" w:rsidTr="00525B11">
        <w:trPr>
          <w:jc w:val="center"/>
        </w:trPr>
        <w:tc>
          <w:tcPr>
            <w:tcW w:w="813" w:type="dxa"/>
          </w:tcPr>
          <w:p w:rsidR="00525B11" w:rsidRPr="00525B11" w:rsidRDefault="00525B11" w:rsidP="00B46D58">
            <w:pPr>
              <w:widowControl w:val="0"/>
              <w:jc w:val="center"/>
              <w:rPr>
                <w:rFonts w:ascii="GHEA Grapalat" w:hAnsi="GHEA Grapalat"/>
                <w:sz w:val="16"/>
                <w:szCs w:val="16"/>
                <w:lang w:val="hy-AM"/>
              </w:rPr>
            </w:pPr>
            <w:r>
              <w:rPr>
                <w:rFonts w:ascii="GHEA Grapalat" w:hAnsi="GHEA Grapalat"/>
                <w:sz w:val="16"/>
                <w:szCs w:val="16"/>
                <w:lang w:val="hy-AM"/>
              </w:rPr>
              <w:t>5</w:t>
            </w:r>
          </w:p>
        </w:tc>
        <w:tc>
          <w:tcPr>
            <w:tcW w:w="1529" w:type="dxa"/>
          </w:tcPr>
          <w:p w:rsidR="00525B11" w:rsidRPr="00525B11" w:rsidRDefault="00525B11" w:rsidP="00FC0C18">
            <w:pPr>
              <w:spacing w:line="276" w:lineRule="auto"/>
              <w:jc w:val="center"/>
              <w:rPr>
                <w:rFonts w:ascii="GHEA Grapalat" w:hAnsi="GHEA Grapalat"/>
                <w:sz w:val="18"/>
                <w:szCs w:val="18"/>
              </w:rPr>
            </w:pPr>
            <w:r w:rsidRPr="00525B11">
              <w:rPr>
                <w:rFonts w:ascii="GHEA Grapalat" w:hAnsi="GHEA Grapalat"/>
                <w:sz w:val="18"/>
                <w:szCs w:val="18"/>
              </w:rPr>
              <w:t>39111290</w:t>
            </w:r>
          </w:p>
        </w:tc>
        <w:tc>
          <w:tcPr>
            <w:tcW w:w="2068" w:type="dxa"/>
          </w:tcPr>
          <w:p w:rsidR="00525B11" w:rsidRPr="00525B11" w:rsidRDefault="00525B11" w:rsidP="00B16E30">
            <w:pPr>
              <w:rPr>
                <w:rFonts w:ascii="GHEA Grapalat" w:hAnsi="GHEA Grapalat"/>
                <w:sz w:val="18"/>
                <w:szCs w:val="18"/>
              </w:rPr>
            </w:pPr>
            <w:r w:rsidRPr="00525B11">
              <w:rPr>
                <w:rFonts w:ascii="GHEA Grapalat" w:hAnsi="GHEA Grapalat"/>
                <w:sz w:val="18"/>
                <w:szCs w:val="18"/>
              </w:rPr>
              <w:t>стул для детей</w:t>
            </w:r>
          </w:p>
        </w:tc>
        <w:tc>
          <w:tcPr>
            <w:tcW w:w="3026" w:type="dxa"/>
          </w:tcPr>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Деревянный / бук / стул, цвет: натуральный, лакированный, толщина дерева: 3,5 см * 2,5 см, размеры сиденья 28 см * 24 см, высота подставки 28 см, подставка с двумя параллельными горизонтальными палками, размеры: 3 см * 2 см, высота подставки от пола: 56 см, Конструкция кресла собрана из чипсов և эмульсии, сиденье крепится винтами, края обработаны, углы закруглены. Подставка support 0,6 см из полированной фанеры. Задняя стопа: 54/5/2 см, стопа: 27,4 / 3,5 / 2,5 см, стопа: 21/3/2 см, носок: 21/3/2 см.</w:t>
            </w:r>
          </w:p>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Доставка և установка в соответствии с местом, предоставленным заказчиком, осуществляется за счет поставщика.</w:t>
            </w:r>
          </w:p>
          <w:p w:rsidR="00525B11" w:rsidRPr="00B138F3" w:rsidRDefault="00906556" w:rsidP="00906556">
            <w:pPr>
              <w:widowControl w:val="0"/>
              <w:jc w:val="center"/>
              <w:rPr>
                <w:rFonts w:ascii="GHEA Grapalat" w:hAnsi="GHEA Grapalat"/>
                <w:sz w:val="16"/>
                <w:szCs w:val="16"/>
              </w:rPr>
            </w:pPr>
            <w:r w:rsidRPr="00906556">
              <w:rPr>
                <w:rFonts w:ascii="GHEA Grapalat" w:hAnsi="GHEA Grapalat"/>
                <w:sz w:val="16"/>
                <w:szCs w:val="16"/>
              </w:rPr>
              <w:t>Гарантийное обслуживание - 2 года.</w:t>
            </w:r>
          </w:p>
        </w:tc>
        <w:tc>
          <w:tcPr>
            <w:tcW w:w="1467" w:type="dxa"/>
          </w:tcPr>
          <w:p w:rsidR="00525B11" w:rsidRPr="00B138F3" w:rsidRDefault="00525B11" w:rsidP="00B46D58">
            <w:pPr>
              <w:widowControl w:val="0"/>
              <w:jc w:val="center"/>
              <w:rPr>
                <w:rFonts w:ascii="GHEA Grapalat" w:hAnsi="GHEA Grapalat"/>
                <w:sz w:val="16"/>
                <w:szCs w:val="16"/>
              </w:rPr>
            </w:pPr>
          </w:p>
        </w:tc>
        <w:tc>
          <w:tcPr>
            <w:tcW w:w="1085" w:type="dxa"/>
          </w:tcPr>
          <w:p w:rsidR="00525B11" w:rsidRPr="00B138F3" w:rsidRDefault="00525B11" w:rsidP="00B46D58">
            <w:pPr>
              <w:widowControl w:val="0"/>
              <w:jc w:val="center"/>
              <w:rPr>
                <w:rFonts w:ascii="GHEA Grapalat" w:hAnsi="GHEA Grapalat"/>
                <w:sz w:val="16"/>
                <w:szCs w:val="16"/>
              </w:rPr>
            </w:pPr>
          </w:p>
        </w:tc>
        <w:tc>
          <w:tcPr>
            <w:tcW w:w="1559" w:type="dxa"/>
          </w:tcPr>
          <w:p w:rsidR="00525B11" w:rsidRPr="00B138F3" w:rsidRDefault="00525B11" w:rsidP="00B46D58">
            <w:pPr>
              <w:widowControl w:val="0"/>
              <w:jc w:val="center"/>
              <w:rPr>
                <w:rFonts w:ascii="GHEA Grapalat" w:hAnsi="GHEA Grapalat"/>
                <w:sz w:val="16"/>
                <w:szCs w:val="16"/>
              </w:rPr>
            </w:pPr>
          </w:p>
        </w:tc>
        <w:tc>
          <w:tcPr>
            <w:tcW w:w="1139" w:type="dxa"/>
          </w:tcPr>
          <w:p w:rsidR="00525B11" w:rsidRPr="00B138F3" w:rsidRDefault="00525B11" w:rsidP="00B46D58">
            <w:pPr>
              <w:widowControl w:val="0"/>
              <w:jc w:val="center"/>
              <w:rPr>
                <w:rFonts w:ascii="GHEA Grapalat" w:hAnsi="GHEA Grapalat"/>
                <w:sz w:val="16"/>
                <w:szCs w:val="16"/>
              </w:rPr>
            </w:pPr>
          </w:p>
        </w:tc>
        <w:tc>
          <w:tcPr>
            <w:tcW w:w="850" w:type="dxa"/>
          </w:tcPr>
          <w:p w:rsidR="00525B11" w:rsidRPr="001F59D6" w:rsidRDefault="00525B11" w:rsidP="00FC0C18">
            <w:pPr>
              <w:spacing w:line="276" w:lineRule="auto"/>
              <w:jc w:val="center"/>
              <w:rPr>
                <w:rFonts w:ascii="GHEA Grapalat" w:hAnsi="GHEA Grapalat"/>
                <w:sz w:val="20"/>
                <w:szCs w:val="22"/>
                <w:lang w:val="hy-AM"/>
              </w:rPr>
            </w:pPr>
            <w:r>
              <w:rPr>
                <w:rFonts w:ascii="GHEA Grapalat" w:hAnsi="GHEA Grapalat"/>
                <w:sz w:val="20"/>
                <w:lang w:val="hy-AM"/>
              </w:rPr>
              <w:t>75</w:t>
            </w:r>
          </w:p>
        </w:tc>
        <w:tc>
          <w:tcPr>
            <w:tcW w:w="709" w:type="dxa"/>
          </w:tcPr>
          <w:p w:rsidR="00525B11" w:rsidRPr="00B138F3" w:rsidRDefault="00525B11" w:rsidP="00B46D58">
            <w:pPr>
              <w:widowControl w:val="0"/>
              <w:jc w:val="center"/>
              <w:rPr>
                <w:rFonts w:ascii="GHEA Grapalat" w:hAnsi="GHEA Grapalat"/>
                <w:sz w:val="16"/>
                <w:szCs w:val="16"/>
              </w:rPr>
            </w:pPr>
          </w:p>
        </w:tc>
        <w:tc>
          <w:tcPr>
            <w:tcW w:w="1158" w:type="dxa"/>
          </w:tcPr>
          <w:p w:rsidR="00525B11" w:rsidRPr="00B138F3" w:rsidRDefault="00525B11" w:rsidP="00B46D58">
            <w:pPr>
              <w:widowControl w:val="0"/>
              <w:jc w:val="center"/>
              <w:rPr>
                <w:rFonts w:ascii="GHEA Grapalat" w:hAnsi="GHEA Grapalat"/>
                <w:sz w:val="16"/>
                <w:szCs w:val="16"/>
              </w:rPr>
            </w:pPr>
          </w:p>
        </w:tc>
        <w:tc>
          <w:tcPr>
            <w:tcW w:w="947" w:type="dxa"/>
            <w:vMerge/>
          </w:tcPr>
          <w:p w:rsidR="00525B11" w:rsidRPr="00B138F3" w:rsidRDefault="00525B11" w:rsidP="00B46D58">
            <w:pPr>
              <w:widowControl w:val="0"/>
              <w:jc w:val="center"/>
              <w:rPr>
                <w:rFonts w:ascii="GHEA Grapalat" w:hAnsi="GHEA Grapalat"/>
                <w:sz w:val="16"/>
                <w:szCs w:val="16"/>
              </w:rPr>
            </w:pPr>
          </w:p>
        </w:tc>
      </w:tr>
      <w:tr w:rsidR="00525B11" w:rsidRPr="00B138F3" w:rsidTr="00525B11">
        <w:trPr>
          <w:jc w:val="center"/>
        </w:trPr>
        <w:tc>
          <w:tcPr>
            <w:tcW w:w="813" w:type="dxa"/>
          </w:tcPr>
          <w:p w:rsidR="00525B11" w:rsidRPr="00525B11" w:rsidRDefault="00525B11" w:rsidP="00B46D58">
            <w:pPr>
              <w:widowControl w:val="0"/>
              <w:jc w:val="center"/>
              <w:rPr>
                <w:rFonts w:ascii="GHEA Grapalat" w:hAnsi="GHEA Grapalat"/>
                <w:sz w:val="16"/>
                <w:szCs w:val="16"/>
                <w:lang w:val="hy-AM"/>
              </w:rPr>
            </w:pPr>
            <w:r>
              <w:rPr>
                <w:rFonts w:ascii="GHEA Grapalat" w:hAnsi="GHEA Grapalat"/>
                <w:sz w:val="16"/>
                <w:szCs w:val="16"/>
                <w:lang w:val="hy-AM"/>
              </w:rPr>
              <w:t>6</w:t>
            </w:r>
          </w:p>
        </w:tc>
        <w:tc>
          <w:tcPr>
            <w:tcW w:w="1529" w:type="dxa"/>
          </w:tcPr>
          <w:p w:rsidR="00525B11" w:rsidRPr="00525B11" w:rsidRDefault="00525B11" w:rsidP="00FC0C18">
            <w:pPr>
              <w:spacing w:line="276" w:lineRule="auto"/>
              <w:jc w:val="center"/>
              <w:rPr>
                <w:rFonts w:ascii="GHEA Grapalat" w:hAnsi="GHEA Grapalat"/>
                <w:sz w:val="18"/>
                <w:szCs w:val="18"/>
              </w:rPr>
            </w:pPr>
            <w:r w:rsidRPr="00525B11">
              <w:rPr>
                <w:rFonts w:ascii="GHEA Grapalat" w:hAnsi="GHEA Grapalat"/>
                <w:sz w:val="18"/>
                <w:szCs w:val="18"/>
              </w:rPr>
              <w:t>39141120</w:t>
            </w:r>
          </w:p>
        </w:tc>
        <w:tc>
          <w:tcPr>
            <w:tcW w:w="2068" w:type="dxa"/>
          </w:tcPr>
          <w:p w:rsidR="00525B11" w:rsidRPr="00525B11" w:rsidRDefault="00525B11" w:rsidP="00B16E30">
            <w:pPr>
              <w:rPr>
                <w:rFonts w:ascii="GHEA Grapalat" w:hAnsi="GHEA Grapalat"/>
                <w:sz w:val="18"/>
                <w:szCs w:val="18"/>
              </w:rPr>
            </w:pPr>
            <w:r w:rsidRPr="00525B11">
              <w:rPr>
                <w:rFonts w:ascii="GHEA Grapalat" w:hAnsi="GHEA Grapalat"/>
                <w:sz w:val="18"/>
                <w:szCs w:val="18"/>
              </w:rPr>
              <w:t>игрушечный шкаф</w:t>
            </w:r>
          </w:p>
        </w:tc>
        <w:tc>
          <w:tcPr>
            <w:tcW w:w="3026" w:type="dxa"/>
          </w:tcPr>
          <w:p w:rsidR="00906556" w:rsidRPr="00906556" w:rsidRDefault="00906556" w:rsidP="00906556">
            <w:pPr>
              <w:widowControl w:val="0"/>
              <w:jc w:val="center"/>
              <w:rPr>
                <w:rFonts w:ascii="GHEA Grapalat" w:hAnsi="GHEA Grapalat"/>
                <w:sz w:val="16"/>
                <w:szCs w:val="16"/>
              </w:rPr>
            </w:pPr>
            <w:r w:rsidRPr="00906556">
              <w:rPr>
                <w:rFonts w:ascii="GHEA Grapalat" w:hAnsi="GHEA Grapalat"/>
                <w:sz w:val="16"/>
                <w:szCs w:val="16"/>
              </w:rPr>
              <w:t xml:space="preserve">Изготовлен из ЛДСП толщиной 18 мм, размеры 150 * 135 * 30 см, без </w:t>
            </w:r>
            <w:r w:rsidRPr="00906556">
              <w:rPr>
                <w:rFonts w:ascii="GHEA Grapalat" w:hAnsi="GHEA Grapalat"/>
                <w:sz w:val="16"/>
                <w:szCs w:val="16"/>
              </w:rPr>
              <w:lastRenderedPageBreak/>
              <w:t>дверей, разделенных по секциям, гардероб согласовывается с заказчиком. Доставка և установка по месту, предложенному заказчиком, осуществляется за счет поставщика.</w:t>
            </w:r>
          </w:p>
          <w:p w:rsidR="00525B11" w:rsidRPr="00B138F3" w:rsidRDefault="00906556" w:rsidP="00906556">
            <w:pPr>
              <w:widowControl w:val="0"/>
              <w:jc w:val="center"/>
              <w:rPr>
                <w:rFonts w:ascii="GHEA Grapalat" w:hAnsi="GHEA Grapalat"/>
                <w:sz w:val="16"/>
                <w:szCs w:val="16"/>
              </w:rPr>
            </w:pPr>
            <w:r w:rsidRPr="00906556">
              <w:rPr>
                <w:rFonts w:ascii="GHEA Grapalat" w:hAnsi="GHEA Grapalat"/>
                <w:sz w:val="16"/>
                <w:szCs w:val="16"/>
              </w:rPr>
              <w:t xml:space="preserve">   Гарантийное обслуживание 2 года.</w:t>
            </w:r>
          </w:p>
        </w:tc>
        <w:tc>
          <w:tcPr>
            <w:tcW w:w="1467" w:type="dxa"/>
          </w:tcPr>
          <w:p w:rsidR="00525B11" w:rsidRPr="00B138F3" w:rsidRDefault="00525B11" w:rsidP="00B46D58">
            <w:pPr>
              <w:widowControl w:val="0"/>
              <w:jc w:val="center"/>
              <w:rPr>
                <w:rFonts w:ascii="GHEA Grapalat" w:hAnsi="GHEA Grapalat"/>
                <w:sz w:val="16"/>
                <w:szCs w:val="16"/>
              </w:rPr>
            </w:pPr>
          </w:p>
        </w:tc>
        <w:tc>
          <w:tcPr>
            <w:tcW w:w="1085" w:type="dxa"/>
          </w:tcPr>
          <w:p w:rsidR="00525B11" w:rsidRPr="00B138F3" w:rsidRDefault="00525B11" w:rsidP="00B46D58">
            <w:pPr>
              <w:widowControl w:val="0"/>
              <w:jc w:val="center"/>
              <w:rPr>
                <w:rFonts w:ascii="GHEA Grapalat" w:hAnsi="GHEA Grapalat"/>
                <w:sz w:val="16"/>
                <w:szCs w:val="16"/>
              </w:rPr>
            </w:pPr>
          </w:p>
        </w:tc>
        <w:tc>
          <w:tcPr>
            <w:tcW w:w="1559" w:type="dxa"/>
          </w:tcPr>
          <w:p w:rsidR="00525B11" w:rsidRPr="00B138F3" w:rsidRDefault="00525B11" w:rsidP="00B46D58">
            <w:pPr>
              <w:widowControl w:val="0"/>
              <w:jc w:val="center"/>
              <w:rPr>
                <w:rFonts w:ascii="GHEA Grapalat" w:hAnsi="GHEA Grapalat"/>
                <w:sz w:val="16"/>
                <w:szCs w:val="16"/>
              </w:rPr>
            </w:pPr>
          </w:p>
        </w:tc>
        <w:tc>
          <w:tcPr>
            <w:tcW w:w="1989" w:type="dxa"/>
            <w:gridSpan w:val="2"/>
          </w:tcPr>
          <w:p w:rsidR="00525B11" w:rsidRPr="00906556" w:rsidRDefault="00906556" w:rsidP="00B46D58">
            <w:pPr>
              <w:widowControl w:val="0"/>
              <w:jc w:val="center"/>
              <w:rPr>
                <w:rFonts w:ascii="GHEA Grapalat" w:hAnsi="GHEA Grapalat"/>
                <w:sz w:val="16"/>
                <w:szCs w:val="16"/>
                <w:lang w:val="hy-AM"/>
              </w:rPr>
            </w:pPr>
            <w:r>
              <w:rPr>
                <w:rFonts w:ascii="GHEA Grapalat" w:hAnsi="GHEA Grapalat"/>
                <w:sz w:val="16"/>
                <w:szCs w:val="16"/>
                <w:lang w:val="hy-AM"/>
              </w:rPr>
              <w:t>5</w:t>
            </w:r>
          </w:p>
        </w:tc>
        <w:tc>
          <w:tcPr>
            <w:tcW w:w="709" w:type="dxa"/>
          </w:tcPr>
          <w:p w:rsidR="00525B11" w:rsidRDefault="00525B11" w:rsidP="00FC0C18">
            <w:pPr>
              <w:spacing w:line="276" w:lineRule="auto"/>
              <w:jc w:val="center"/>
              <w:rPr>
                <w:rFonts w:ascii="GHEA Grapalat" w:hAnsi="GHEA Grapalat"/>
                <w:sz w:val="20"/>
                <w:lang w:val="hy-AM"/>
              </w:rPr>
            </w:pPr>
          </w:p>
        </w:tc>
        <w:tc>
          <w:tcPr>
            <w:tcW w:w="1158" w:type="dxa"/>
          </w:tcPr>
          <w:p w:rsidR="00525B11" w:rsidRPr="00B138F3" w:rsidRDefault="00525B11" w:rsidP="00B46D58">
            <w:pPr>
              <w:widowControl w:val="0"/>
              <w:jc w:val="center"/>
              <w:rPr>
                <w:rFonts w:ascii="GHEA Grapalat" w:hAnsi="GHEA Grapalat"/>
                <w:sz w:val="16"/>
                <w:szCs w:val="16"/>
              </w:rPr>
            </w:pPr>
          </w:p>
        </w:tc>
        <w:tc>
          <w:tcPr>
            <w:tcW w:w="947" w:type="dxa"/>
          </w:tcPr>
          <w:p w:rsidR="00525B11" w:rsidRPr="00B138F3" w:rsidRDefault="00525B11" w:rsidP="00B46D58">
            <w:pPr>
              <w:widowControl w:val="0"/>
              <w:jc w:val="center"/>
              <w:rPr>
                <w:rFonts w:ascii="GHEA Grapalat" w:hAnsi="GHEA Grapalat"/>
                <w:sz w:val="16"/>
                <w:szCs w:val="16"/>
              </w:rPr>
            </w:pPr>
          </w:p>
        </w:tc>
      </w:tr>
    </w:tbl>
    <w:p w:rsidR="00525B11" w:rsidRDefault="00525B11" w:rsidP="00525B11">
      <w:pPr>
        <w:widowControl w:val="0"/>
        <w:spacing w:after="160"/>
        <w:rPr>
          <w:rFonts w:ascii="GHEA Grapalat" w:hAnsi="GHEA Grapalat"/>
          <w:b/>
          <w:lang w:val="hy-AM"/>
        </w:rPr>
      </w:pPr>
    </w:p>
    <w:p w:rsidR="00525B11" w:rsidRDefault="00525B11" w:rsidP="00525B11">
      <w:pPr>
        <w:widowControl w:val="0"/>
        <w:spacing w:after="160"/>
        <w:rPr>
          <w:rFonts w:ascii="GHEA Grapalat" w:hAnsi="GHEA Grapalat"/>
          <w:b/>
          <w:lang w:val="hy-AM"/>
        </w:rPr>
      </w:pPr>
      <w:r w:rsidRPr="00525B11">
        <w:rPr>
          <w:rFonts w:ascii="GHEA Grapalat" w:hAnsi="GHEA Grapalat"/>
          <w:b/>
        </w:rPr>
        <w:t xml:space="preserve">Продукция должна быть неиспользованной, дизайн должен быть с предварительного </w:t>
      </w:r>
    </w:p>
    <w:p w:rsidR="00525B11" w:rsidRPr="0091788A" w:rsidRDefault="00525B11" w:rsidP="00525B11">
      <w:pPr>
        <w:widowControl w:val="0"/>
        <w:spacing w:after="160"/>
        <w:rPr>
          <w:rFonts w:ascii="GHEA Grapalat" w:hAnsi="GHEA Grapalat"/>
          <w:b/>
          <w:lang w:val="hy-AM"/>
        </w:rPr>
      </w:pPr>
      <w:r w:rsidRPr="00525B11">
        <w:rPr>
          <w:rFonts w:ascii="GHEA Grapalat" w:hAnsi="GHEA Grapalat"/>
          <w:b/>
        </w:rPr>
        <w:t>согласия</w:t>
      </w:r>
      <w:r w:rsidR="0091788A">
        <w:rPr>
          <w:rFonts w:ascii="GHEA Grapalat" w:hAnsi="GHEA Grapalat"/>
          <w:b/>
        </w:rPr>
        <w:t xml:space="preserve"> заказчика. Поставка поставщику</w:t>
      </w:r>
      <w:r w:rsidR="0091788A">
        <w:rPr>
          <w:rFonts w:ascii="GHEA Grapalat" w:hAnsi="GHEA Grapalat"/>
          <w:b/>
          <w:lang w:val="hy-AM"/>
        </w:rPr>
        <w:t>.</w:t>
      </w: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525B11" w:rsidRDefault="00525B11" w:rsidP="00B46D58">
      <w:pPr>
        <w:widowControl w:val="0"/>
        <w:spacing w:after="160"/>
        <w:jc w:val="right"/>
        <w:rPr>
          <w:rFonts w:ascii="GHEA Grapalat" w:hAnsi="GHEA Grapalat"/>
          <w:lang w:val="hy-AM"/>
        </w:rPr>
      </w:pPr>
    </w:p>
    <w:p w:rsidR="0091788A" w:rsidRDefault="0091788A" w:rsidP="0091788A">
      <w:pPr>
        <w:widowControl w:val="0"/>
        <w:spacing w:after="160"/>
        <w:rPr>
          <w:rFonts w:ascii="GHEA Grapalat" w:hAnsi="GHEA Grapalat"/>
          <w:lang w:val="hy-AM"/>
        </w:rPr>
      </w:pPr>
    </w:p>
    <w:p w:rsidR="00071D1C" w:rsidRPr="00B138F3" w:rsidRDefault="0091788A" w:rsidP="0091788A">
      <w:pPr>
        <w:widowControl w:val="0"/>
        <w:spacing w:after="160"/>
        <w:rPr>
          <w:rFonts w:ascii="GHEA Grapalat" w:hAnsi="GHEA Grapalat"/>
          <w:i/>
        </w:rPr>
      </w:pPr>
      <w:r>
        <w:rPr>
          <w:rFonts w:ascii="GHEA Grapalat" w:hAnsi="GHEA Grapalat"/>
          <w:lang w:val="hy-AM"/>
        </w:rPr>
        <w:lastRenderedPageBreak/>
        <w:t xml:space="preserve">                                                                                                                                                                     </w:t>
      </w:r>
      <w:r w:rsidR="00071D1C" w:rsidRPr="00B138F3">
        <w:rPr>
          <w:rFonts w:ascii="GHEA Grapalat" w:hAnsi="GHEA Grapalat"/>
          <w:i/>
        </w:rPr>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3"/>
        <w:gridCol w:w="2078"/>
        <w:gridCol w:w="1287"/>
        <w:gridCol w:w="971"/>
        <w:gridCol w:w="985"/>
        <w:gridCol w:w="697"/>
        <w:gridCol w:w="842"/>
        <w:gridCol w:w="537"/>
        <w:gridCol w:w="605"/>
        <w:gridCol w:w="702"/>
        <w:gridCol w:w="830"/>
        <w:gridCol w:w="867"/>
        <w:gridCol w:w="851"/>
        <w:gridCol w:w="972"/>
        <w:gridCol w:w="853"/>
        <w:gridCol w:w="1125"/>
      </w:tblGrid>
      <w:tr w:rsidR="00B138F3" w:rsidRPr="00B138F3" w:rsidTr="00653FD8">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53FD8">
        <w:trPr>
          <w:trHeight w:val="747"/>
          <w:jc w:val="center"/>
        </w:trPr>
        <w:tc>
          <w:tcPr>
            <w:tcW w:w="17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7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8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837"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653FD8">
        <w:trPr>
          <w:trHeight w:val="594"/>
          <w:jc w:val="center"/>
        </w:trPr>
        <w:tc>
          <w:tcPr>
            <w:tcW w:w="1703" w:type="dxa"/>
          </w:tcPr>
          <w:p w:rsidR="00071D1C" w:rsidRPr="00B138F3" w:rsidRDefault="00071D1C" w:rsidP="00B46D58">
            <w:pPr>
              <w:widowControl w:val="0"/>
              <w:jc w:val="center"/>
              <w:rPr>
                <w:rFonts w:ascii="GHEA Grapalat" w:hAnsi="GHEA Grapalat"/>
                <w:sz w:val="16"/>
                <w:szCs w:val="16"/>
              </w:rPr>
            </w:pPr>
          </w:p>
        </w:tc>
        <w:tc>
          <w:tcPr>
            <w:tcW w:w="2078" w:type="dxa"/>
          </w:tcPr>
          <w:p w:rsidR="00071D1C" w:rsidRPr="00B138F3" w:rsidRDefault="00071D1C" w:rsidP="00B46D58">
            <w:pPr>
              <w:widowControl w:val="0"/>
              <w:jc w:val="center"/>
              <w:rPr>
                <w:rFonts w:ascii="GHEA Grapalat" w:hAnsi="GHEA Grapalat"/>
                <w:sz w:val="16"/>
                <w:szCs w:val="16"/>
              </w:rPr>
            </w:pPr>
          </w:p>
        </w:tc>
        <w:tc>
          <w:tcPr>
            <w:tcW w:w="1287" w:type="dxa"/>
          </w:tcPr>
          <w:p w:rsidR="00071D1C" w:rsidRPr="00B138F3" w:rsidRDefault="00071D1C" w:rsidP="00B46D58">
            <w:pPr>
              <w:widowControl w:val="0"/>
              <w:jc w:val="center"/>
              <w:rPr>
                <w:rFonts w:ascii="GHEA Grapalat" w:hAnsi="GHEA Grapalat"/>
                <w:sz w:val="16"/>
                <w:szCs w:val="16"/>
              </w:rPr>
            </w:pPr>
          </w:p>
        </w:tc>
        <w:tc>
          <w:tcPr>
            <w:tcW w:w="97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5"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1125"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653FD8">
        <w:trPr>
          <w:trHeight w:val="404"/>
          <w:jc w:val="center"/>
        </w:trPr>
        <w:tc>
          <w:tcPr>
            <w:tcW w:w="1703" w:type="dxa"/>
          </w:tcPr>
          <w:p w:rsidR="00071D1C" w:rsidRPr="00B138F3" w:rsidRDefault="00071D1C" w:rsidP="00B46D58">
            <w:pPr>
              <w:widowControl w:val="0"/>
              <w:jc w:val="center"/>
              <w:rPr>
                <w:rFonts w:ascii="GHEA Grapalat" w:hAnsi="GHEA Grapalat"/>
                <w:sz w:val="16"/>
                <w:szCs w:val="16"/>
              </w:rPr>
            </w:pPr>
          </w:p>
        </w:tc>
        <w:tc>
          <w:tcPr>
            <w:tcW w:w="2078" w:type="dxa"/>
          </w:tcPr>
          <w:p w:rsidR="00071D1C" w:rsidRPr="00B138F3" w:rsidRDefault="00071D1C" w:rsidP="00B46D58">
            <w:pPr>
              <w:widowControl w:val="0"/>
              <w:jc w:val="center"/>
              <w:rPr>
                <w:rFonts w:ascii="GHEA Grapalat" w:hAnsi="GHEA Grapalat"/>
                <w:sz w:val="16"/>
                <w:szCs w:val="16"/>
              </w:rPr>
            </w:pPr>
          </w:p>
        </w:tc>
        <w:tc>
          <w:tcPr>
            <w:tcW w:w="1287" w:type="dxa"/>
          </w:tcPr>
          <w:p w:rsidR="00071D1C" w:rsidRPr="00B138F3" w:rsidRDefault="00071D1C" w:rsidP="00B46D58">
            <w:pPr>
              <w:widowControl w:val="0"/>
              <w:jc w:val="center"/>
              <w:rPr>
                <w:rFonts w:ascii="GHEA Grapalat" w:hAnsi="GHEA Grapalat"/>
                <w:sz w:val="16"/>
                <w:szCs w:val="16"/>
              </w:rPr>
            </w:pPr>
          </w:p>
        </w:tc>
        <w:tc>
          <w:tcPr>
            <w:tcW w:w="97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98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69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2"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3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02"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30"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972"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3"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125" w:type="dxa"/>
            <w:vAlign w:val="center"/>
          </w:tcPr>
          <w:p w:rsidR="00071D1C" w:rsidRPr="00653FD8" w:rsidRDefault="00653FD8" w:rsidP="00B46D58">
            <w:pPr>
              <w:widowControl w:val="0"/>
              <w:jc w:val="center"/>
              <w:rPr>
                <w:rFonts w:ascii="GHEA Grapalat" w:hAnsi="GHEA Grapalat"/>
                <w:b/>
                <w:color w:val="FF0000"/>
                <w:sz w:val="16"/>
                <w:szCs w:val="16"/>
              </w:rPr>
            </w:pPr>
            <w:r w:rsidRPr="00653FD8">
              <w:rPr>
                <w:rFonts w:ascii="GHEA Grapalat" w:hAnsi="GHEA Grapalat"/>
                <w:color w:val="FF0000"/>
                <w:sz w:val="16"/>
                <w:szCs w:val="16"/>
              </w:rPr>
              <w:t>с момента вступления в силу соглашения, которое будет заключено между сторонами при наличии финансовых средств;</w:t>
            </w:r>
          </w:p>
        </w:tc>
      </w:tr>
    </w:tbl>
    <w:p w:rsidR="00653FD8" w:rsidRPr="00653FD8" w:rsidRDefault="00653FD8" w:rsidP="00653FD8">
      <w:pPr>
        <w:widowControl w:val="0"/>
        <w:spacing w:after="120"/>
        <w:rPr>
          <w:rFonts w:ascii="GHEA Grapalat" w:hAnsi="GHEA Grapalat"/>
          <w:i/>
          <w:color w:val="FF0000"/>
        </w:rPr>
      </w:pPr>
      <w:r w:rsidRPr="00653FD8">
        <w:rPr>
          <w:rFonts w:ascii="GHEA Grapalat" w:hAnsi="GHEA Grapalat"/>
          <w:i/>
          <w:color w:val="FF0000"/>
        </w:rPr>
        <w:t>Для информации, процесс закупок организован в соответствии с Законом РА о закупках.</w:t>
      </w:r>
    </w:p>
    <w:p w:rsidR="00071D1C" w:rsidRPr="00653FD8" w:rsidRDefault="00653FD8" w:rsidP="00653FD8">
      <w:pPr>
        <w:widowControl w:val="0"/>
        <w:spacing w:after="120"/>
        <w:rPr>
          <w:rFonts w:ascii="GHEA Grapalat" w:hAnsi="GHEA Grapalat"/>
          <w:i/>
          <w:color w:val="FF0000"/>
        </w:rPr>
      </w:pPr>
      <w:r w:rsidRPr="00653FD8">
        <w:rPr>
          <w:rFonts w:ascii="GHEA Grapalat" w:hAnsi="GHEA Grapalat"/>
          <w:i/>
          <w:color w:val="FF0000"/>
        </w:rPr>
        <w:t>Таким образом, в соответствии со статьей 15 6 6 настоящий График будет дополнен и заключен в качестве неотъемлемой части Соглашения между Сторонами, если будут предоставлены какие-либо финансовые ресурсы.</w:t>
      </w: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653FD8" w:rsidRDefault="00071D1C" w:rsidP="00653FD8">
            <w:pPr>
              <w:widowControl w:val="0"/>
              <w:spacing w:after="160"/>
              <w:rPr>
                <w:rFonts w:ascii="GHEA Grapalat" w:hAnsi="GHEA Grapalat"/>
                <w:lang w:val="hy-AM"/>
              </w:rPr>
            </w:pP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B69" w:rsidRDefault="009D4B69">
      <w:r>
        <w:separator/>
      </w:r>
    </w:p>
  </w:endnote>
  <w:endnote w:type="continuationSeparator" w:id="1">
    <w:p w:rsidR="009D4B69" w:rsidRDefault="009D4B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A17579" w:rsidRPr="00C861E9" w:rsidRDefault="00644064">
        <w:pPr>
          <w:pStyle w:val="a5"/>
          <w:jc w:val="center"/>
          <w:rPr>
            <w:rFonts w:ascii="GHEA Grapalat" w:hAnsi="GHEA Grapalat"/>
            <w:sz w:val="24"/>
            <w:szCs w:val="24"/>
          </w:rPr>
        </w:pPr>
        <w:r w:rsidRPr="00C861E9">
          <w:rPr>
            <w:rFonts w:ascii="GHEA Grapalat" w:hAnsi="GHEA Grapalat"/>
            <w:sz w:val="24"/>
            <w:szCs w:val="24"/>
          </w:rPr>
          <w:fldChar w:fldCharType="begin"/>
        </w:r>
        <w:r w:rsidR="00A17579"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06556">
          <w:rPr>
            <w:rFonts w:ascii="GHEA Grapalat" w:hAnsi="GHEA Grapalat"/>
            <w:noProof/>
            <w:sz w:val="24"/>
            <w:szCs w:val="24"/>
          </w:rPr>
          <w:t>67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B69" w:rsidRDefault="009D4B69">
      <w:r>
        <w:separator/>
      </w:r>
    </w:p>
  </w:footnote>
  <w:footnote w:type="continuationSeparator" w:id="1">
    <w:p w:rsidR="009D4B69" w:rsidRDefault="009D4B69">
      <w:r>
        <w:continuationSeparator/>
      </w:r>
    </w:p>
  </w:footnote>
  <w:footnote w:id="2">
    <w:p w:rsidR="00A17579" w:rsidRPr="00CD6B60" w:rsidRDefault="00A17579" w:rsidP="00FC69A8">
      <w:pPr>
        <w:pStyle w:val="af2"/>
        <w:jc w:val="both"/>
        <w:rPr>
          <w:rFonts w:ascii="GHEA Grapalat" w:hAnsi="GHEA Grapalat"/>
          <w:i/>
        </w:rPr>
      </w:pPr>
    </w:p>
  </w:footnote>
  <w:footnote w:id="3">
    <w:p w:rsidR="00A17579" w:rsidRPr="0049623A" w:rsidDel="00932115" w:rsidRDefault="00A17579" w:rsidP="00AF1F59">
      <w:pPr>
        <w:pStyle w:val="af2"/>
        <w:jc w:val="both"/>
        <w:rPr>
          <w:del w:id="0" w:author="Inesa Kocharyan" w:date="2019-10-29T12:18:00Z"/>
        </w:rPr>
      </w:pPr>
      <w:r>
        <w:rPr>
          <w:rStyle w:val="af6"/>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4">
    <w:p w:rsidR="00A17579" w:rsidRPr="00D3436F" w:rsidRDefault="00A17579"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17579" w:rsidRPr="000811C1" w:rsidRDefault="00A17579">
      <w:pPr>
        <w:pStyle w:val="af2"/>
        <w:rPr>
          <w:rFonts w:asciiTheme="minorHAnsi" w:hAnsiTheme="minorHAnsi"/>
        </w:rPr>
      </w:pPr>
    </w:p>
  </w:footnote>
  <w:footnote w:id="5">
    <w:p w:rsidR="00A17579" w:rsidRPr="000811C1" w:rsidRDefault="00A17579">
      <w:pPr>
        <w:pStyle w:val="af2"/>
        <w:rPr>
          <w:lang w:val="af-ZA"/>
        </w:rPr>
      </w:pPr>
    </w:p>
  </w:footnote>
  <w:footnote w:id="6">
    <w:p w:rsidR="00A17579" w:rsidRPr="0092041F" w:rsidRDefault="00A17579" w:rsidP="00C67FAB">
      <w:pPr>
        <w:pStyle w:val="af2"/>
        <w:jc w:val="both"/>
        <w:rPr>
          <w:rFonts w:ascii="GHEA Grapalat" w:hAnsi="GHEA Grapalat"/>
          <w:i/>
        </w:rPr>
      </w:pPr>
    </w:p>
  </w:footnote>
  <w:footnote w:id="7">
    <w:p w:rsidR="00A17579" w:rsidRPr="00511966" w:rsidRDefault="00A17579" w:rsidP="00C67FAB">
      <w:pPr>
        <w:pStyle w:val="af2"/>
        <w:jc w:val="both"/>
        <w:rPr>
          <w:rFonts w:ascii="GHEA Grapalat" w:hAnsi="GHEA Grapalat"/>
          <w:i/>
        </w:rPr>
      </w:pPr>
    </w:p>
  </w:footnote>
  <w:footnote w:id="8">
    <w:p w:rsidR="00A17579" w:rsidRPr="000811C1" w:rsidRDefault="00A17579" w:rsidP="0027573B">
      <w:pPr>
        <w:pStyle w:val="af2"/>
        <w:rPr>
          <w:rFonts w:ascii="Sylfaen" w:hAnsi="Sylfaen"/>
          <w:sz w:val="18"/>
          <w:szCs w:val="18"/>
        </w:rPr>
      </w:pPr>
    </w:p>
  </w:footnote>
  <w:footnote w:id="9">
    <w:p w:rsidR="00A17579" w:rsidRPr="00A31673" w:rsidRDefault="00A17579">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rsidR="00A17579" w:rsidRPr="00DE7706" w:rsidRDefault="00A17579">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A17579" w:rsidRDefault="00A17579" w:rsidP="006B3E56">
      <w:pPr>
        <w:pStyle w:val="af2"/>
        <w:rPr>
          <w:rFonts w:asciiTheme="minorHAnsi" w:hAnsiTheme="minorHAnsi"/>
          <w:lang w:val="af-ZA"/>
        </w:rPr>
      </w:pPr>
    </w:p>
  </w:footnote>
  <w:footnote w:id="12">
    <w:p w:rsidR="00A17579" w:rsidRPr="00D3436F" w:rsidRDefault="00A17579">
      <w:pPr>
        <w:pStyle w:val="af2"/>
        <w:rPr>
          <w:lang w:val="es-ES"/>
        </w:rPr>
      </w:pPr>
    </w:p>
  </w:footnote>
  <w:footnote w:id="13">
    <w:p w:rsidR="00A17579" w:rsidRPr="008842CE" w:rsidRDefault="00A17579" w:rsidP="003D2FE2">
      <w:pPr>
        <w:pStyle w:val="af2"/>
        <w:jc w:val="both"/>
      </w:pPr>
    </w:p>
  </w:footnote>
  <w:footnote w:id="14">
    <w:p w:rsidR="00A17579" w:rsidRPr="008842CE" w:rsidRDefault="00A17579" w:rsidP="000A214C">
      <w:pPr>
        <w:pStyle w:val="af2"/>
        <w:jc w:val="both"/>
      </w:pPr>
    </w:p>
  </w:footnote>
  <w:footnote w:id="15">
    <w:p w:rsidR="00A17579" w:rsidRPr="008842CE" w:rsidRDefault="00A1757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i/>
        </w:rPr>
        <w:t>Заполняется секретарем Комиссии до опубликования приглашения в бюллетене.</w:t>
      </w:r>
    </w:p>
  </w:footnote>
  <w:footnote w:id="16">
    <w:p w:rsidR="00A17579" w:rsidRPr="00D3436F" w:rsidRDefault="00A17579"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A17579" w:rsidRPr="008842CE" w:rsidRDefault="00A17579"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17579" w:rsidRPr="00D3436F" w:rsidRDefault="00A17579">
      <w:pPr>
        <w:pStyle w:val="af2"/>
        <w:rPr>
          <w:lang w:val="hy-AM"/>
        </w:rPr>
      </w:pPr>
    </w:p>
  </w:footnote>
  <w:footnote w:id="18">
    <w:p w:rsidR="00A17579" w:rsidRPr="008842CE" w:rsidRDefault="00A17579"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17579" w:rsidRPr="00E85250" w:rsidRDefault="00A17579" w:rsidP="00D90640">
      <w:pPr>
        <w:widowControl w:val="0"/>
        <w:spacing w:after="160" w:line="360" w:lineRule="auto"/>
        <w:ind w:firstLine="709"/>
        <w:jc w:val="both"/>
        <w:rPr>
          <w:rFonts w:ascii="GHEA Grapalat" w:hAnsi="GHEA Grapalat"/>
          <w:lang w:val="hy-AM"/>
        </w:rPr>
      </w:pPr>
    </w:p>
    <w:p w:rsidR="00A17579" w:rsidRPr="00D3436F" w:rsidRDefault="00A17579">
      <w:pPr>
        <w:pStyle w:val="af2"/>
        <w:rPr>
          <w:lang w:val="hy-AM"/>
        </w:rPr>
      </w:pPr>
    </w:p>
  </w:footnote>
  <w:footnote w:id="19">
    <w:p w:rsidR="00A17579" w:rsidRPr="00402BC3" w:rsidRDefault="00A17579"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17579" w:rsidRPr="00552088" w:rsidRDefault="00A1757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17579" w:rsidRPr="00D3436F" w:rsidRDefault="00A17579">
      <w:pPr>
        <w:pStyle w:val="af2"/>
        <w:rPr>
          <w:lang w:val="hy-AM"/>
        </w:rPr>
      </w:pPr>
    </w:p>
  </w:footnote>
  <w:footnote w:id="20">
    <w:p w:rsidR="00A17579" w:rsidRPr="008842CE" w:rsidRDefault="00A17579"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17579" w:rsidRPr="00D3436F" w:rsidRDefault="00A17579">
      <w:pPr>
        <w:pStyle w:val="af2"/>
        <w:rPr>
          <w:lang w:val="hy-AM"/>
        </w:rPr>
      </w:pPr>
    </w:p>
  </w:footnote>
  <w:footnote w:id="21">
    <w:p w:rsidR="00A17579" w:rsidRPr="00D3436F" w:rsidRDefault="00A17579"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A17579" w:rsidRPr="008842CE" w:rsidRDefault="00A17579"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17579" w:rsidRPr="00D3436F" w:rsidRDefault="00A17579">
      <w:pPr>
        <w:pStyle w:val="af2"/>
        <w:rPr>
          <w:lang w:val="hy-AM"/>
        </w:rPr>
      </w:pPr>
    </w:p>
  </w:footnote>
  <w:footnote w:id="23">
    <w:p w:rsidR="00A17579" w:rsidRPr="00D3436F" w:rsidRDefault="00A17579">
      <w:pPr>
        <w:pStyle w:val="af2"/>
        <w:rPr>
          <w:lang w:val="hy-AM"/>
        </w:rPr>
      </w:pPr>
    </w:p>
  </w:footnote>
  <w:footnote w:id="24">
    <w:p w:rsidR="00A17579" w:rsidRPr="00E861BF" w:rsidRDefault="00A17579" w:rsidP="008842CE">
      <w:pPr>
        <w:pStyle w:val="af2"/>
        <w:widowControl w:val="0"/>
        <w:jc w:val="both"/>
        <w:rPr>
          <w:rFonts w:ascii="GHEA Grapalat" w:hAnsi="GHEA Grapalat"/>
          <w:i/>
        </w:rPr>
      </w:pPr>
    </w:p>
  </w:footnote>
  <w:footnote w:id="25">
    <w:p w:rsidR="00A17579" w:rsidRPr="00E861BF" w:rsidRDefault="00A17579" w:rsidP="00B64ECA">
      <w:pPr>
        <w:pStyle w:val="af2"/>
        <w:widowControl w:val="0"/>
        <w:jc w:val="both"/>
        <w:rPr>
          <w:rFonts w:ascii="GHEA Grapalat" w:hAnsi="GHEA Grapalat"/>
          <w:i/>
        </w:rPr>
      </w:pPr>
    </w:p>
  </w:footnote>
  <w:footnote w:id="26">
    <w:p w:rsidR="00A17579" w:rsidRPr="00E861BF" w:rsidRDefault="00A17579" w:rsidP="008842CE">
      <w:pPr>
        <w:pStyle w:val="af2"/>
        <w:widowControl w:val="0"/>
        <w:jc w:val="both"/>
        <w:rPr>
          <w:rFonts w:ascii="GHEA Grapalat" w:hAnsi="GHEA Grapalat"/>
          <w:i/>
        </w:rPr>
      </w:pPr>
    </w:p>
  </w:footnote>
  <w:footnote w:id="27">
    <w:p w:rsidR="00A17579" w:rsidRPr="008842CE" w:rsidRDefault="00A17579" w:rsidP="008842CE">
      <w:pPr>
        <w:pStyle w:val="af2"/>
        <w:widowControl w:val="0"/>
        <w:jc w:val="both"/>
      </w:pPr>
    </w:p>
  </w:footnote>
  <w:footnote w:id="28">
    <w:p w:rsidR="00A17579" w:rsidRPr="008842CE" w:rsidRDefault="00A17579" w:rsidP="008842CE">
      <w:pPr>
        <w:widowControl w:val="0"/>
        <w:jc w:val="both"/>
        <w:rPr>
          <w:rFonts w:ascii="GHEA Grapalat" w:hAnsi="GHEA Grapalat"/>
          <w:i/>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B25"/>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11"/>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25C"/>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7B6"/>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BB"/>
    <w:rsid w:val="00634DC9"/>
    <w:rsid w:val="006354FA"/>
    <w:rsid w:val="00635D52"/>
    <w:rsid w:val="00636A8E"/>
    <w:rsid w:val="006371D0"/>
    <w:rsid w:val="00637D24"/>
    <w:rsid w:val="00637DAB"/>
    <w:rsid w:val="006417C7"/>
    <w:rsid w:val="00642172"/>
    <w:rsid w:val="00642EFE"/>
    <w:rsid w:val="00644064"/>
    <w:rsid w:val="0064473D"/>
    <w:rsid w:val="00644850"/>
    <w:rsid w:val="00644CE2"/>
    <w:rsid w:val="00650073"/>
    <w:rsid w:val="00650458"/>
    <w:rsid w:val="006505D2"/>
    <w:rsid w:val="00651408"/>
    <w:rsid w:val="006519EF"/>
    <w:rsid w:val="00651E02"/>
    <w:rsid w:val="006521E5"/>
    <w:rsid w:val="00653FD8"/>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0D4"/>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5E39"/>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556"/>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88A"/>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68E6"/>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2B7"/>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B69"/>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579"/>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2ADF"/>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6A2A"/>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032D"/>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36A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53CC"/>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D5527-4A00-4FD9-8DC3-7B3EBA548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71</Pages>
  <Words>17764</Words>
  <Characters>101257</Characters>
  <Application>Microsoft Office Word</Application>
  <DocSecurity>0</DocSecurity>
  <Lines>843</Lines>
  <Paragraphs>237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14</cp:revision>
  <cp:lastPrinted>2018-02-16T07:12:00Z</cp:lastPrinted>
  <dcterms:created xsi:type="dcterms:W3CDTF">2020-07-18T08:47:00Z</dcterms:created>
  <dcterms:modified xsi:type="dcterms:W3CDTF">2020-07-23T06:33:00Z</dcterms:modified>
</cp:coreProperties>
</file>